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603AE3" w14:textId="0709CDC9" w:rsidR="000331A6" w:rsidRPr="00925E0B" w:rsidRDefault="000331A6">
      <w:pPr>
        <w:rPr>
          <w:b/>
          <w:sz w:val="28"/>
          <w:szCs w:val="28"/>
        </w:rPr>
      </w:pPr>
      <w:bookmarkStart w:id="0" w:name="_GoBack"/>
      <w:bookmarkEnd w:id="0"/>
      <w:r w:rsidRPr="00925E0B">
        <w:rPr>
          <w:b/>
          <w:sz w:val="28"/>
          <w:szCs w:val="28"/>
        </w:rPr>
        <w:t>PI Name:</w:t>
      </w:r>
      <w:r w:rsidR="000304BD">
        <w:rPr>
          <w:b/>
          <w:sz w:val="28"/>
          <w:szCs w:val="28"/>
        </w:rPr>
        <w:t xml:space="preserve">  Kerry Dooley</w:t>
      </w:r>
    </w:p>
    <w:p w14:paraId="51315A05" w14:textId="1A12562E" w:rsidR="000331A6" w:rsidRDefault="00760C9B">
      <w:r>
        <w:rPr>
          <w:b/>
          <w:sz w:val="28"/>
        </w:rPr>
        <w:t>Science</w:t>
      </w:r>
      <w:r w:rsidR="000331A6" w:rsidRPr="000331A6">
        <w:rPr>
          <w:b/>
          <w:sz w:val="28"/>
        </w:rPr>
        <w:t xml:space="preserve"> Education Title</w:t>
      </w:r>
      <w:r w:rsidR="002D5C1F">
        <w:rPr>
          <w:b/>
          <w:sz w:val="28"/>
        </w:rPr>
        <w:t>:</w:t>
      </w:r>
      <w:r w:rsidR="000331A6">
        <w:t xml:space="preserve"> </w:t>
      </w:r>
      <w:r w:rsidR="002D5C1F">
        <w:t xml:space="preserve"> </w:t>
      </w:r>
      <w:del w:id="1" w:author="Kerry M Dooley" w:date="2017-02-10T18:17:00Z">
        <w:r w:rsidR="00FB2C8F" w:rsidRPr="00FB2C8F" w:rsidDel="00FB2C8F">
          <w:rPr>
            <w:b/>
          </w:rPr>
          <w:delText>Permea</w:delText>
        </w:r>
        <w:commentRangeStart w:id="2"/>
        <w:commentRangeStart w:id="3"/>
        <w:r w:rsidR="002D5C1F" w:rsidRPr="002D5C1F" w:rsidDel="00FB2C8F">
          <w:rPr>
            <w:b/>
          </w:rPr>
          <w:delText>meter</w:delText>
        </w:r>
        <w:commentRangeEnd w:id="2"/>
        <w:r w:rsidR="004E12DD" w:rsidDel="00FB2C8F">
          <w:rPr>
            <w:rStyle w:val="CommentReference"/>
          </w:rPr>
          <w:commentReference w:id="2"/>
        </w:r>
        <w:commentRangeEnd w:id="3"/>
        <w:r w:rsidR="00FB2C8F" w:rsidDel="00FB2C8F">
          <w:rPr>
            <w:rStyle w:val="CommentReference"/>
          </w:rPr>
          <w:commentReference w:id="3"/>
        </w:r>
        <w:r w:rsidR="002D5C1F" w:rsidRPr="002D5C1F" w:rsidDel="00FB2C8F">
          <w:rPr>
            <w:b/>
          </w:rPr>
          <w:delText xml:space="preserve">:  </w:delText>
        </w:r>
      </w:del>
      <w:r w:rsidR="00C77888" w:rsidRPr="002D5C1F">
        <w:rPr>
          <w:b/>
        </w:rPr>
        <w:t xml:space="preserve">Single and Two-Phase Flow </w:t>
      </w:r>
      <w:r w:rsidR="002D5C1F" w:rsidRPr="002D5C1F">
        <w:rPr>
          <w:b/>
        </w:rPr>
        <w:t>in Packed Beds</w:t>
      </w:r>
    </w:p>
    <w:p w14:paraId="6D574A61" w14:textId="06AA1EA9" w:rsidR="000331A6" w:rsidRDefault="00C77888">
      <w:commentRangeStart w:id="4"/>
      <w:commentRangeStart w:id="5"/>
      <w:r>
        <w:rPr>
          <w:b/>
          <w:sz w:val="28"/>
        </w:rPr>
        <w:t>Overview</w:t>
      </w:r>
      <w:commentRangeEnd w:id="4"/>
      <w:r w:rsidR="00A04E5B">
        <w:rPr>
          <w:rStyle w:val="CommentReference"/>
        </w:rPr>
        <w:commentReference w:id="4"/>
      </w:r>
      <w:commentRangeEnd w:id="5"/>
      <w:r w:rsidR="00FC3E6E">
        <w:rPr>
          <w:rStyle w:val="CommentReference"/>
        </w:rPr>
        <w:commentReference w:id="5"/>
      </w:r>
    </w:p>
    <w:p w14:paraId="4004BAC4" w14:textId="1C2030C4" w:rsidR="00B20260" w:rsidRDefault="00B20260" w:rsidP="004B496B">
      <w:pPr>
        <w:spacing w:after="120"/>
        <w:jc w:val="both"/>
      </w:pPr>
      <w:r>
        <w:t xml:space="preserve">The goal </w:t>
      </w:r>
      <w:r w:rsidR="002D5C1F">
        <w:t xml:space="preserve">of this experiment </w:t>
      </w:r>
      <w:r>
        <w:t xml:space="preserve">is to </w:t>
      </w:r>
      <w:r w:rsidR="002D5C1F">
        <w:t xml:space="preserve">determine </w:t>
      </w:r>
      <w:r w:rsidR="004A21C9">
        <w:t xml:space="preserve">the magnitude </w:t>
      </w:r>
      <w:r w:rsidR="002D5C1F">
        <w:t xml:space="preserve">of maldistribution </w:t>
      </w:r>
      <w:r w:rsidR="004A21C9">
        <w:t xml:space="preserve">in typical packed beds, in both </w:t>
      </w:r>
      <w:commentRangeStart w:id="6"/>
      <w:r w:rsidR="004A21C9">
        <w:t xml:space="preserve">single phase and </w:t>
      </w:r>
      <w:r w:rsidR="002D5C1F">
        <w:t xml:space="preserve">two-phase </w:t>
      </w:r>
      <w:ins w:id="7" w:author="Kerry M Dooley" w:date="2017-02-10T18:53:00Z">
        <w:r w:rsidR="00FC3E6E">
          <w:t xml:space="preserve">(gas-liquid) </w:t>
        </w:r>
      </w:ins>
      <w:r w:rsidR="002D5C1F">
        <w:t>flow</w:t>
      </w:r>
      <w:commentRangeEnd w:id="6"/>
      <w:r w:rsidR="00400D1F">
        <w:rPr>
          <w:rStyle w:val="CommentReference"/>
        </w:rPr>
        <w:commentReference w:id="6"/>
      </w:r>
      <w:r w:rsidR="004A21C9">
        <w:t xml:space="preserve">, and the effects of this maldistribution on </w:t>
      </w:r>
      <w:r w:rsidR="002D5C1F">
        <w:t>pressure drop</w:t>
      </w:r>
      <w:r w:rsidR="004A21C9">
        <w:t xml:space="preserve">.  The concepts of </w:t>
      </w:r>
      <w:r>
        <w:t>residence time distribution and dispersion</w:t>
      </w:r>
      <w:r w:rsidR="004A21C9">
        <w:t xml:space="preserve"> are introduced t</w:t>
      </w:r>
      <w:r w:rsidR="008D53B8">
        <w:t>hrough the use of tracers</w:t>
      </w:r>
      <w:r w:rsidR="004A21C9">
        <w:t>, and these concepts are related to physical maldistribution</w:t>
      </w:r>
      <w:r>
        <w:t>.</w:t>
      </w:r>
    </w:p>
    <w:p w14:paraId="3E2DCB71" w14:textId="7B554385" w:rsidR="00927E54" w:rsidRDefault="004A21C9" w:rsidP="004B496B">
      <w:pPr>
        <w:spacing w:after="120"/>
        <w:jc w:val="both"/>
      </w:pPr>
      <w:moveFromRangeStart w:id="8" w:author="Kerry M Dooley" w:date="2017-02-10T18:59:00Z" w:name="move474516525"/>
      <w:commentRangeStart w:id="9"/>
      <w:commentRangeStart w:id="10"/>
      <w:moveFrom w:id="11" w:author="Kerry M Dooley" w:date="2017-02-10T18:59:00Z">
        <w:r w:rsidDel="00FC3E6E">
          <w:t>Gas</w:t>
        </w:r>
        <w:commentRangeEnd w:id="9"/>
        <w:r w:rsidR="00E331BE" w:rsidDel="00FC3E6E">
          <w:rPr>
            <w:rStyle w:val="CommentReference"/>
          </w:rPr>
          <w:commentReference w:id="9"/>
        </w:r>
        <w:commentRangeEnd w:id="10"/>
        <w:r w:rsidR="00FC3E6E" w:rsidDel="00FC3E6E">
          <w:rPr>
            <w:rStyle w:val="CommentReference"/>
          </w:rPr>
          <w:commentReference w:id="10"/>
        </w:r>
        <w:r w:rsidDel="00FC3E6E">
          <w:t>-liquid countercurrent vertical p</w:t>
        </w:r>
        <w:r w:rsidR="004F5B9E" w:rsidDel="00FC3E6E">
          <w:t xml:space="preserve">acked </w:t>
        </w:r>
        <w:r w:rsidR="008B1925" w:rsidDel="00FC3E6E">
          <w:t>bed</w:t>
        </w:r>
        <w:r w:rsidDel="00FC3E6E">
          <w:t>s</w:t>
        </w:r>
        <w:r w:rsidR="008B1925" w:rsidDel="00FC3E6E">
          <w:t xml:space="preserve"> </w:t>
        </w:r>
        <w:r w:rsidDel="00FC3E6E">
          <w:t xml:space="preserve">(packed columns) </w:t>
        </w:r>
        <w:r w:rsidR="008B1925" w:rsidDel="00FC3E6E">
          <w:t>are frequently</w:t>
        </w:r>
        <w:r w:rsidR="004F5B9E" w:rsidDel="00FC3E6E">
          <w:t xml:space="preserve"> used in separation processes such as distillation, absorption, and stripping.</w:t>
        </w:r>
        <w:commentRangeStart w:id="12"/>
        <w:commentRangeStart w:id="13"/>
        <w:r w:rsidR="00A31561" w:rsidDel="00FC3E6E">
          <w:rPr>
            <w:vertAlign w:val="superscript"/>
          </w:rPr>
          <w:t>1</w:t>
        </w:r>
        <w:commentRangeEnd w:id="12"/>
        <w:r w:rsidR="00675641" w:rsidDel="00FC3E6E">
          <w:rPr>
            <w:rStyle w:val="CommentReference"/>
          </w:rPr>
          <w:commentReference w:id="12"/>
        </w:r>
        <w:commentRangeEnd w:id="13"/>
        <w:r w:rsidR="00FC3E6E" w:rsidDel="00FC3E6E">
          <w:rPr>
            <w:rStyle w:val="CommentReference"/>
          </w:rPr>
          <w:commentReference w:id="13"/>
        </w:r>
        <w:r w:rsidR="004F5B9E" w:rsidDel="00FC3E6E">
          <w:t xml:space="preserve"> </w:t>
        </w:r>
        <w:r w:rsidR="002869EE" w:rsidDel="00FC3E6E">
          <w:t>Cocurrent h</w:t>
        </w:r>
        <w:r w:rsidDel="00FC3E6E">
          <w:t xml:space="preserve">orizontal packed beds are often used as reactors </w:t>
        </w:r>
        <w:r w:rsidR="002869EE" w:rsidDel="00FC3E6E">
          <w:t xml:space="preserve">or adsorbers </w:t>
        </w:r>
        <w:r w:rsidDel="00FC3E6E">
          <w:t>w</w:t>
        </w:r>
        <w:r w:rsidR="002869EE" w:rsidDel="00FC3E6E">
          <w:t xml:space="preserve">ith a solid </w:t>
        </w:r>
        <w:r w:rsidDel="00FC3E6E">
          <w:t xml:space="preserve">catalyst </w:t>
        </w:r>
        <w:r w:rsidR="002869EE" w:rsidDel="00FC3E6E">
          <w:t xml:space="preserve">or </w:t>
        </w:r>
        <w:commentRangeStart w:id="14"/>
        <w:commentRangeStart w:id="15"/>
        <w:r w:rsidR="002869EE" w:rsidDel="00FC3E6E">
          <w:t>adsorbent</w:t>
        </w:r>
        <w:commentRangeEnd w:id="14"/>
        <w:r w:rsidR="00675641" w:rsidDel="00FC3E6E">
          <w:rPr>
            <w:rStyle w:val="CommentReference"/>
          </w:rPr>
          <w:commentReference w:id="14"/>
        </w:r>
        <w:commentRangeEnd w:id="15"/>
        <w:r w:rsidR="00FC3E6E" w:rsidDel="00FC3E6E">
          <w:rPr>
            <w:rStyle w:val="CommentReference"/>
          </w:rPr>
          <w:commentReference w:id="15"/>
        </w:r>
        <w:r w:rsidDel="00FC3E6E">
          <w:t>. In both cases (as separators or reactors), the p</w:t>
        </w:r>
        <w:r w:rsidR="004F5B9E" w:rsidDel="00FC3E6E">
          <w:t>acking increases the surface area of vapor-liquid contact.</w:t>
        </w:r>
        <w:r w:rsidRPr="004A21C9" w:rsidDel="00FC3E6E">
          <w:rPr>
            <w:vertAlign w:val="superscript"/>
          </w:rPr>
          <w:t>1</w:t>
        </w:r>
        <w:r w:rsidR="004F5B9E" w:rsidDel="00FC3E6E">
          <w:t xml:space="preserve"> </w:t>
        </w:r>
        <w:r w:rsidR="00E66D52" w:rsidDel="00FC3E6E">
          <w:t xml:space="preserve">Packing </w:t>
        </w:r>
        <w:r w:rsidDel="00FC3E6E">
          <w:t xml:space="preserve">can </w:t>
        </w:r>
        <w:r w:rsidR="00E66D52" w:rsidDel="00FC3E6E">
          <w:t>exist in two forms: dumped packing consist</w:t>
        </w:r>
        <w:r w:rsidDel="00FC3E6E">
          <w:t>ing</w:t>
        </w:r>
        <w:r w:rsidR="00E66D52" w:rsidDel="00FC3E6E">
          <w:t xml:space="preserve"> of random or </w:t>
        </w:r>
        <w:r w:rsidR="002869EE" w:rsidDel="00FC3E6E">
          <w:t xml:space="preserve">simple </w:t>
        </w:r>
        <w:r w:rsidR="00E66D52" w:rsidDel="00FC3E6E">
          <w:t xml:space="preserve">geometric shapes of materials </w:t>
        </w:r>
        <w:r w:rsidR="002869EE" w:rsidDel="00FC3E6E">
          <w:t xml:space="preserve">such as </w:t>
        </w:r>
        <w:r w:rsidR="00E66D52" w:rsidDel="00FC3E6E">
          <w:t>clay</w:t>
        </w:r>
        <w:r w:rsidDel="00FC3E6E">
          <w:t>s, metals or ceramic oxides</w:t>
        </w:r>
        <w:r w:rsidR="00E66D52" w:rsidDel="00FC3E6E">
          <w:t xml:space="preserve">, </w:t>
        </w:r>
        <w:r w:rsidDel="00FC3E6E">
          <w:t xml:space="preserve">or </w:t>
        </w:r>
        <w:r w:rsidR="00E66D52" w:rsidDel="00FC3E6E">
          <w:t>structured packing</w:t>
        </w:r>
        <w:ins w:id="16" w:author="Jaren Lee" w:date="2017-02-07T15:18:00Z">
          <w:r w:rsidR="00533264" w:rsidDel="00FC3E6E">
            <w:t xml:space="preserve"> from common metal and plastics</w:t>
          </w:r>
        </w:ins>
        <w:r w:rsidR="002869EE" w:rsidDel="00FC3E6E">
          <w:t>,</w:t>
        </w:r>
        <w:r w:rsidR="00E66D52" w:rsidDel="00FC3E6E">
          <w:t xml:space="preserve"> consist</w:t>
        </w:r>
        <w:r w:rsidDel="00FC3E6E">
          <w:t>ing</w:t>
        </w:r>
        <w:r w:rsidR="00E66D52" w:rsidDel="00FC3E6E">
          <w:t xml:space="preserve"> of highly </w:t>
        </w:r>
        <w:r w:rsidDel="00FC3E6E">
          <w:t xml:space="preserve">defined </w:t>
        </w:r>
        <w:r w:rsidR="002869EE" w:rsidDel="00FC3E6E">
          <w:t xml:space="preserve">interconnected </w:t>
        </w:r>
        <w:r w:rsidDel="00FC3E6E">
          <w:t xml:space="preserve">geometric networks </w:t>
        </w:r>
        <w:r w:rsidR="002869EE" w:rsidDel="00FC3E6E">
          <w:t xml:space="preserve">(usually </w:t>
        </w:r>
        <w:commentRangeStart w:id="17"/>
        <w:commentRangeStart w:id="18"/>
        <w:r w:rsidR="002869EE" w:rsidDel="00FC3E6E">
          <w:t>corrugated</w:t>
        </w:r>
        <w:commentRangeEnd w:id="17"/>
        <w:r w:rsidR="007D2857" w:rsidDel="00FC3E6E">
          <w:rPr>
            <w:rStyle w:val="CommentReference"/>
          </w:rPr>
          <w:commentReference w:id="17"/>
        </w:r>
        <w:commentRangeEnd w:id="18"/>
        <w:r w:rsidR="00FC3E6E" w:rsidDel="00FC3E6E">
          <w:rPr>
            <w:rStyle w:val="CommentReference"/>
          </w:rPr>
          <w:commentReference w:id="18"/>
        </w:r>
        <w:r w:rsidR="002869EE" w:rsidDel="00FC3E6E">
          <w:t xml:space="preserve">) </w:t>
        </w:r>
        <w:r w:rsidR="00E66D52" w:rsidDel="00FC3E6E">
          <w:t xml:space="preserve">that </w:t>
        </w:r>
        <w:r w:rsidDel="00FC3E6E">
          <w:t xml:space="preserve">can </w:t>
        </w:r>
        <w:r w:rsidR="00E66D52" w:rsidDel="00FC3E6E">
          <w:t>reduce pressure drop</w:t>
        </w:r>
        <w:r w:rsidR="002869EE" w:rsidDel="00FC3E6E">
          <w:t xml:space="preserve"> compared to most dumped </w:t>
        </w:r>
        <w:commentRangeStart w:id="19"/>
        <w:r w:rsidR="002869EE" w:rsidDel="00FC3E6E">
          <w:t>packings</w:t>
        </w:r>
        <w:commentRangeEnd w:id="19"/>
        <w:r w:rsidR="007D2857" w:rsidDel="00FC3E6E">
          <w:rPr>
            <w:rStyle w:val="CommentReference"/>
          </w:rPr>
          <w:commentReference w:id="19"/>
        </w:r>
        <w:r w:rsidR="00E66D52" w:rsidDel="00FC3E6E">
          <w:t>.</w:t>
        </w:r>
        <w:r w:rsidR="00A31561" w:rsidDel="00FC3E6E">
          <w:rPr>
            <w:vertAlign w:val="superscript"/>
          </w:rPr>
          <w:t>1</w:t>
        </w:r>
        <w:r w:rsidR="00E66D52" w:rsidDel="00FC3E6E">
          <w:t xml:space="preserve"> </w:t>
        </w:r>
        <w:r w:rsidR="009C4FBD" w:rsidDel="00FC3E6E">
          <w:t xml:space="preserve">However, </w:t>
        </w:r>
        <w:r w:rsidDel="00FC3E6E">
          <w:t>whether horizontal or vertical, maldistribution (</w:t>
        </w:r>
        <w:r w:rsidR="009C4FBD" w:rsidDel="00FC3E6E">
          <w:t>channeling</w:t>
        </w:r>
        <w:r w:rsidDel="00FC3E6E">
          <w:t>)</w:t>
        </w:r>
        <w:r w:rsidR="009C4FBD" w:rsidDel="00FC3E6E">
          <w:t xml:space="preserve"> can </w:t>
        </w:r>
        <w:r w:rsidR="002869EE" w:rsidDel="00FC3E6E">
          <w:t>degrade the performance of the separator, reactor or adsorber</w:t>
        </w:r>
        <w:r w:rsidR="008F03B5" w:rsidDel="00FC3E6E">
          <w:t>;</w:t>
        </w:r>
        <w:r w:rsidR="009C4FBD" w:rsidDel="00FC3E6E">
          <w:t xml:space="preserve"> so</w:t>
        </w:r>
        <w:r w:rsidR="008F03B5" w:rsidDel="00FC3E6E">
          <w:t>metimes,</w:t>
        </w:r>
        <w:r w:rsidR="009C4FBD" w:rsidDel="00FC3E6E">
          <w:t xml:space="preserve"> </w:t>
        </w:r>
        <w:r w:rsidR="002869EE" w:rsidDel="00FC3E6E">
          <w:t xml:space="preserve">various types of flow </w:t>
        </w:r>
        <w:r w:rsidR="009C4FBD" w:rsidDel="00FC3E6E">
          <w:t xml:space="preserve">distributors </w:t>
        </w:r>
        <w:r w:rsidR="002869EE" w:rsidDel="00FC3E6E">
          <w:t xml:space="preserve">can be employed </w:t>
        </w:r>
        <w:r w:rsidR="009C4FBD" w:rsidDel="00FC3E6E">
          <w:t xml:space="preserve">to </w:t>
        </w:r>
        <w:r w:rsidR="002869EE" w:rsidDel="00FC3E6E">
          <w:t xml:space="preserve">mitigate the </w:t>
        </w:r>
        <w:r w:rsidR="009C4FBD" w:rsidDel="00FC3E6E">
          <w:t>effects.</w:t>
        </w:r>
        <w:r w:rsidR="00A31561" w:rsidDel="00FC3E6E">
          <w:rPr>
            <w:vertAlign w:val="superscript"/>
          </w:rPr>
          <w:t>2</w:t>
        </w:r>
        <w:r w:rsidR="009C4FBD" w:rsidDel="00FC3E6E">
          <w:t xml:space="preserve"> </w:t>
        </w:r>
      </w:moveFrom>
      <w:moveFromRangeEnd w:id="8"/>
      <w:ins w:id="20" w:author="Jaren Lee" w:date="2017-02-10T10:11:00Z">
        <w:r w:rsidR="00562B68">
          <w:t>C</w:t>
        </w:r>
        <w:r w:rsidR="00562B68" w:rsidRPr="0087654C">
          <w:t>hanneling</w:t>
        </w:r>
        <w:del w:id="21" w:author="Kerry M Dooley" w:date="2017-02-10T19:00:00Z">
          <w:r w:rsidR="00562B68" w:rsidDel="00FC3E6E">
            <w:delText>, which</w:delText>
          </w:r>
        </w:del>
        <w:r w:rsidR="00562B68">
          <w:t xml:space="preserve"> in </w:t>
        </w:r>
      </w:ins>
      <w:ins w:id="22" w:author="Kerry M Dooley" w:date="2017-02-10T19:00:00Z">
        <w:r w:rsidR="00FC3E6E">
          <w:t xml:space="preserve">a </w:t>
        </w:r>
      </w:ins>
      <w:ins w:id="23" w:author="Jaren Lee" w:date="2017-02-10T10:11:00Z">
        <w:r w:rsidR="00562B68">
          <w:t xml:space="preserve">single-phase flow can occur along walls or just by </w:t>
        </w:r>
      </w:ins>
      <w:ins w:id="24" w:author="Kerry M Dooley" w:date="2017-02-10T19:01:00Z">
        <w:r w:rsidR="00FC3E6E">
          <w:t>preferential</w:t>
        </w:r>
      </w:ins>
      <w:ins w:id="25" w:author="Jaren Lee" w:date="2017-02-10T10:11:00Z">
        <w:del w:id="26" w:author="Kerry M Dooley" w:date="2017-02-10T19:01:00Z">
          <w:r w:rsidR="00562B68" w:rsidDel="00FC3E6E">
            <w:delText>the</w:delText>
          </w:r>
        </w:del>
        <w:r w:rsidR="00562B68">
          <w:t xml:space="preserve"> flow </w:t>
        </w:r>
      </w:ins>
      <w:ins w:id="27" w:author="Kerry M Dooley" w:date="2017-02-10T19:01:00Z">
        <w:r w:rsidR="00FC3E6E">
          <w:t xml:space="preserve">through </w:t>
        </w:r>
      </w:ins>
      <w:ins w:id="28" w:author="Jaren Lee" w:date="2017-02-10T10:11:00Z">
        <w:del w:id="29" w:author="Kerry M Dooley" w:date="2017-02-10T19:01:00Z">
          <w:r w:rsidR="00562B68" w:rsidDel="00FC3E6E">
            <w:delText xml:space="preserve">occupying </w:delText>
          </w:r>
        </w:del>
        <w:del w:id="30" w:author="Kerry M Dooley" w:date="2017-02-10T19:02:00Z">
          <w:r w:rsidR="00562B68" w:rsidDel="00047092">
            <w:delText>only</w:delText>
          </w:r>
        </w:del>
        <w:r w:rsidR="00562B68">
          <w:t xml:space="preserve"> </w:t>
        </w:r>
      </w:ins>
      <w:ins w:id="31" w:author="Kerry M Dooley" w:date="2017-02-10T19:00:00Z">
        <w:r w:rsidR="00FC3E6E">
          <w:t>a</w:t>
        </w:r>
      </w:ins>
      <w:ins w:id="32" w:author="Jaren Lee" w:date="2017-02-10T10:11:00Z">
        <w:del w:id="33" w:author="Kerry M Dooley" w:date="2017-02-10T19:00:00Z">
          <w:r w:rsidR="00562B68" w:rsidDel="00FC3E6E">
            <w:delText>the lower</w:delText>
          </w:r>
        </w:del>
        <w:r w:rsidR="00562B68">
          <w:t xml:space="preserve"> </w:t>
        </w:r>
      </w:ins>
      <w:ins w:id="34" w:author="Kerry M Dooley" w:date="2017-02-10T19:02:00Z">
        <w:r w:rsidR="00047092">
          <w:t xml:space="preserve">larger </w:t>
        </w:r>
      </w:ins>
      <w:ins w:id="35" w:author="Jaren Lee" w:date="2017-02-10T10:11:00Z">
        <w:r w:rsidR="00562B68">
          <w:t xml:space="preserve">portion of </w:t>
        </w:r>
      </w:ins>
      <w:ins w:id="36" w:author="Kerry M Dooley" w:date="2017-02-10T19:02:00Z">
        <w:r w:rsidR="00047092">
          <w:t>the bed cross-section</w:t>
        </w:r>
      </w:ins>
      <w:ins w:id="37" w:author="Jaren Lee" w:date="2017-02-10T10:11:00Z">
        <w:del w:id="38" w:author="Kerry M Dooley" w:date="2017-02-10T19:02:00Z">
          <w:r w:rsidR="00562B68" w:rsidDel="00047092">
            <w:delText xml:space="preserve">a </w:delText>
          </w:r>
        </w:del>
        <w:del w:id="39" w:author="Kerry M Dooley" w:date="2017-02-10T19:01:00Z">
          <w:r w:rsidR="00562B68" w:rsidDel="00FC3E6E">
            <w:delText xml:space="preserve">horizontal </w:delText>
          </w:r>
        </w:del>
        <w:del w:id="40" w:author="Kerry M Dooley" w:date="2017-02-10T19:02:00Z">
          <w:r w:rsidR="00562B68" w:rsidDel="00047092">
            <w:delText>bed</w:delText>
          </w:r>
        </w:del>
        <w:r w:rsidR="00562B68">
          <w:t xml:space="preserve">. </w:t>
        </w:r>
      </w:ins>
      <w:ins w:id="41" w:author="Kerry M Dooley" w:date="2017-02-10T19:02:00Z">
        <w:r w:rsidR="00047092">
          <w:t xml:space="preserve"> </w:t>
        </w:r>
      </w:ins>
      <w:ins w:id="42" w:author="Jaren Lee" w:date="2017-02-10T10:11:00Z">
        <w:r w:rsidR="00562B68">
          <w:t>Channeling in two-phase flow can result from even more complex causes, and simple two-phase flow theories seldom predict pressure drops in packed beds.</w:t>
        </w:r>
      </w:ins>
      <w:ins w:id="43" w:author="Jaren Lee" w:date="2017-02-10T10:12:00Z">
        <w:r w:rsidR="00562B68">
          <w:t xml:space="preserve"> </w:t>
        </w:r>
      </w:ins>
      <w:ins w:id="44" w:author="Kerry M Dooley" w:date="2017-02-10T19:03:00Z">
        <w:r w:rsidR="00047092">
          <w:t xml:space="preserve"> </w:t>
        </w:r>
      </w:ins>
      <w:ins w:id="45" w:author="Kerry M Dooley" w:date="2017-02-10T18:24:00Z">
        <w:r w:rsidR="00FB2C8F">
          <w:t xml:space="preserve">A goal of design is always to minimize the extent of channeling by finding the optimal bed and particle diameters for </w:t>
        </w:r>
      </w:ins>
      <w:ins w:id="46" w:author="Kerry M Dooley" w:date="2017-02-10T19:03:00Z">
        <w:r w:rsidR="00047092">
          <w:t>the design</w:t>
        </w:r>
      </w:ins>
      <w:ins w:id="47" w:author="Kerry M Dooley" w:date="2017-02-10T18:24:00Z">
        <w:r w:rsidR="00FB2C8F">
          <w:t xml:space="preserve"> flow rates, and by packing a bed in a way to minimize settling.  </w:t>
        </w:r>
        <w:r w:rsidR="00FB2C8F">
          <w:rPr>
            <w:rStyle w:val="CommentReference"/>
          </w:rPr>
          <w:commentReference w:id="48"/>
        </w:r>
        <w:r w:rsidR="00FB2C8F">
          <w:rPr>
            <w:rStyle w:val="CommentReference"/>
          </w:rPr>
          <w:commentReference w:id="49"/>
        </w:r>
      </w:ins>
      <w:r w:rsidR="002869EE">
        <w:t xml:space="preserve">It is always important to quantify how much maldistribution might occur and to over-design the unit to account for its </w:t>
      </w:r>
      <w:r w:rsidR="008F03B5">
        <w:t>occurrence</w:t>
      </w:r>
      <w:r w:rsidR="002869EE">
        <w:t>.</w:t>
      </w:r>
      <w:r w:rsidR="002365AB">
        <w:t xml:space="preserve">   </w:t>
      </w:r>
    </w:p>
    <w:p w14:paraId="55857E94" w14:textId="11A8C4CB" w:rsidR="00FE3F0F" w:rsidRPr="00927E54" w:rsidRDefault="00927E54" w:rsidP="006072B3">
      <w:pPr>
        <w:jc w:val="both"/>
      </w:pPr>
      <w:r>
        <w:t xml:space="preserve">The </w:t>
      </w:r>
      <w:commentRangeStart w:id="50"/>
      <w:proofErr w:type="spellStart"/>
      <w:r>
        <w:t>permeameter</w:t>
      </w:r>
      <w:proofErr w:type="spellEnd"/>
      <w:r>
        <w:t xml:space="preserve"> apparatus</w:t>
      </w:r>
      <w:commentRangeEnd w:id="50"/>
      <w:r w:rsidR="00D13B3D">
        <w:rPr>
          <w:rStyle w:val="CommentReference"/>
        </w:rPr>
        <w:commentReference w:id="50"/>
      </w:r>
      <w:r>
        <w:t xml:space="preserve"> measures pressure drop </w:t>
      </w:r>
      <w:r>
        <w:sym w:font="Symbol" w:char="F044"/>
      </w:r>
      <w:r>
        <w:t>P and tracer (dye) output concentration at the exit of horizontal packed beds</w:t>
      </w:r>
      <w:r w:rsidR="003B1EFC">
        <w:t xml:space="preserve"> of armored glass</w:t>
      </w:r>
      <w:r>
        <w:t xml:space="preserve">, for either water flow, air flow, or two-phase flow (Figure </w:t>
      </w:r>
      <w:commentRangeStart w:id="51"/>
      <w:commentRangeStart w:id="52"/>
      <w:r>
        <w:t>1</w:t>
      </w:r>
      <w:commentRangeEnd w:id="51"/>
      <w:r w:rsidR="00443DA7">
        <w:rPr>
          <w:rStyle w:val="CommentReference"/>
        </w:rPr>
        <w:commentReference w:id="51"/>
      </w:r>
      <w:commentRangeEnd w:id="52"/>
      <w:r w:rsidR="00FC3E6E">
        <w:rPr>
          <w:rStyle w:val="CommentReference"/>
        </w:rPr>
        <w:commentReference w:id="52"/>
      </w:r>
      <w:r>
        <w:t xml:space="preserve">). </w:t>
      </w:r>
      <w:ins w:id="53" w:author="Kerry M Dooley" w:date="2017-02-10T19:04:00Z">
        <w:r w:rsidR="00047092">
          <w:t xml:space="preserve"> </w:t>
        </w:r>
      </w:ins>
      <w:r>
        <w:t xml:space="preserve">Water enters through a control </w:t>
      </w:r>
      <w:commentRangeStart w:id="54"/>
      <w:commentRangeStart w:id="55"/>
      <w:r>
        <w:t>valve</w:t>
      </w:r>
      <w:commentRangeEnd w:id="54"/>
      <w:r w:rsidR="00144528">
        <w:rPr>
          <w:rStyle w:val="CommentReference"/>
        </w:rPr>
        <w:commentReference w:id="54"/>
      </w:r>
      <w:commentRangeEnd w:id="55"/>
      <w:r w:rsidR="00FC3E6E">
        <w:rPr>
          <w:rStyle w:val="CommentReference"/>
        </w:rPr>
        <w:commentReference w:id="55"/>
      </w:r>
      <w:r>
        <w:t xml:space="preserve"> and </w:t>
      </w:r>
      <w:r w:rsidR="006072B3">
        <w:t xml:space="preserve">can be </w:t>
      </w:r>
      <w:r>
        <w:t xml:space="preserve">routed </w:t>
      </w:r>
      <w:r w:rsidR="006072B3">
        <w:t xml:space="preserve">through manual valves </w:t>
      </w:r>
      <w:r>
        <w:t xml:space="preserve">to any of five beds </w:t>
      </w:r>
      <w:r w:rsidR="008110A5">
        <w:t xml:space="preserve">(48” long, 3” I.D.) </w:t>
      </w:r>
      <w:r>
        <w:t>with different size glass bead</w:t>
      </w:r>
      <w:ins w:id="56" w:author="Jaren Lee" w:date="2017-02-07T15:29:00Z">
        <w:r w:rsidR="00E060DB">
          <w:t xml:space="preserve"> dump</w:t>
        </w:r>
      </w:ins>
      <w:ins w:id="57" w:author="Kerry M Dooley" w:date="2017-02-10T19:04:00Z">
        <w:r w:rsidR="00047092">
          <w:t>ed</w:t>
        </w:r>
      </w:ins>
      <w:r>
        <w:t xml:space="preserve"> </w:t>
      </w:r>
      <w:ins w:id="58" w:author="Kerry M Dooley" w:date="2017-02-10T19:04:00Z">
        <w:r w:rsidR="00047092">
          <w:t xml:space="preserve">(random) </w:t>
        </w:r>
      </w:ins>
      <w:commentRangeStart w:id="59"/>
      <w:r>
        <w:t>packings</w:t>
      </w:r>
      <w:commentRangeEnd w:id="59"/>
      <w:r w:rsidR="00400D1F">
        <w:rPr>
          <w:rStyle w:val="CommentReference"/>
        </w:rPr>
        <w:commentReference w:id="59"/>
      </w:r>
      <w:r>
        <w:t xml:space="preserve">. </w:t>
      </w:r>
      <w:ins w:id="60" w:author="Kerry M Dooley" w:date="2017-02-10T19:05:00Z">
        <w:r w:rsidR="00047092">
          <w:t xml:space="preserve"> </w:t>
        </w:r>
      </w:ins>
      <w:r w:rsidR="006072B3">
        <w:t xml:space="preserve">The pressure drop is measured using a pressure transmitter. </w:t>
      </w:r>
      <w:ins w:id="61" w:author="Kerry M Dooley" w:date="2017-02-10T19:05:00Z">
        <w:r w:rsidR="00047092">
          <w:t xml:space="preserve"> </w:t>
        </w:r>
      </w:ins>
      <w:r w:rsidR="006072B3">
        <w:t xml:space="preserve">The water flow is measured </w:t>
      </w:r>
      <w:r w:rsidR="00E55596">
        <w:t>by</w:t>
      </w:r>
      <w:r w:rsidR="006072B3">
        <w:t xml:space="preserve"> a </w:t>
      </w:r>
      <w:ins w:id="62" w:author="Jaren Lee" w:date="2017-02-07T15:30:00Z">
        <w:r w:rsidR="00E060DB">
          <w:t xml:space="preserve">differential pressure </w:t>
        </w:r>
        <w:del w:id="63" w:author="Kerry M Dooley" w:date="2017-02-10T19:05:00Z">
          <w:r w:rsidR="00E060DB" w:rsidDel="00047092">
            <w:delText>(</w:delText>
          </w:r>
        </w:del>
      </w:ins>
      <w:commentRangeStart w:id="64"/>
      <w:del w:id="65" w:author="Kerry M Dooley" w:date="2017-02-10T19:05:00Z">
        <w:r w:rsidR="00E55596" w:rsidDel="00047092">
          <w:delText>DP</w:delText>
        </w:r>
      </w:del>
      <w:commentRangeEnd w:id="64"/>
      <w:r w:rsidR="00400D1F">
        <w:rPr>
          <w:rStyle w:val="CommentReference"/>
        </w:rPr>
        <w:commentReference w:id="64"/>
      </w:r>
      <w:ins w:id="66" w:author="Jaren Lee" w:date="2017-02-07T15:30:00Z">
        <w:del w:id="67" w:author="Kerry M Dooley" w:date="2017-02-10T19:05:00Z">
          <w:r w:rsidR="00E060DB" w:rsidDel="00047092">
            <w:delText>)</w:delText>
          </w:r>
        </w:del>
      </w:ins>
      <w:del w:id="68" w:author="Kerry M Dooley" w:date="2017-02-10T19:05:00Z">
        <w:r w:rsidR="006072B3" w:rsidDel="00047092">
          <w:delText xml:space="preserve"> </w:delText>
        </w:r>
      </w:del>
      <w:r w:rsidR="00E55596">
        <w:t>(</w:t>
      </w:r>
      <w:ins w:id="69" w:author="Kerry M Dooley" w:date="2017-02-10T19:05:00Z">
        <w:r w:rsidR="00047092">
          <w:t xml:space="preserve">DP, </w:t>
        </w:r>
      </w:ins>
      <w:r w:rsidR="00E55596">
        <w:t>orifice) transmitter</w:t>
      </w:r>
      <w:r w:rsidR="006072B3">
        <w:t xml:space="preserve"> and the air flow by a </w:t>
      </w:r>
      <w:r w:rsidR="008D3685">
        <w:t>dry</w:t>
      </w:r>
      <w:r w:rsidR="006072B3">
        <w:t xml:space="preserve"> </w:t>
      </w:r>
      <w:r w:rsidR="008D3685">
        <w:t>t</w:t>
      </w:r>
      <w:r w:rsidR="006072B3">
        <w:t xml:space="preserve">est </w:t>
      </w:r>
      <w:r w:rsidR="008D3685">
        <w:t>m</w:t>
      </w:r>
      <w:r w:rsidR="006072B3">
        <w:t xml:space="preserve">eter (similar to a home gas meter). The dye sample is injected upstream by an automated sampling valve. The dye exit concentration from a bed is measured using a UV-Vis </w:t>
      </w:r>
      <w:r>
        <w:t>spectrometer</w:t>
      </w:r>
      <w:r w:rsidR="006072B3">
        <w:t>.</w:t>
      </w:r>
      <w:r>
        <w:t xml:space="preserve"> Residence time distributions are calculated fr</w:t>
      </w:r>
      <w:r w:rsidR="006072B3">
        <w:t>om</w:t>
      </w:r>
      <w:r>
        <w:t xml:space="preserve"> the test</w:t>
      </w:r>
      <w:r w:rsidR="006072B3">
        <w:t>s</w:t>
      </w:r>
      <w:r>
        <w:t xml:space="preserve"> and compared to </w:t>
      </w:r>
      <w:r w:rsidR="006072B3">
        <w:t xml:space="preserve">the predictions of theories of dispersion in packed beds. </w:t>
      </w:r>
      <w:ins w:id="70" w:author="Kerry M Dooley" w:date="2017-02-10T19:06:00Z">
        <w:r w:rsidR="00047092">
          <w:t xml:space="preserve"> </w:t>
        </w:r>
      </w:ins>
      <w:r w:rsidR="006072B3">
        <w:t>Two-phase flow can be studied in bed 5, which contains the largest particles.</w:t>
      </w:r>
    </w:p>
    <w:p w14:paraId="55C60523" w14:textId="43C77285" w:rsidR="00BA408D" w:rsidRDefault="009C0CF8">
      <w:r>
        <w:rPr>
          <w:noProof/>
        </w:rPr>
        <w:lastRenderedPageBreak/>
        <mc:AlternateContent>
          <mc:Choice Requires="wps">
            <w:drawing>
              <wp:anchor distT="0" distB="0" distL="114300" distR="114300" simplePos="0" relativeHeight="251662336" behindDoc="0" locked="0" layoutInCell="1" allowOverlap="1" wp14:anchorId="55811E39" wp14:editId="65F698D8">
                <wp:simplePos x="0" y="0"/>
                <wp:positionH relativeFrom="column">
                  <wp:posOffset>5449824</wp:posOffset>
                </wp:positionH>
                <wp:positionV relativeFrom="paragraph">
                  <wp:posOffset>914400</wp:posOffset>
                </wp:positionV>
                <wp:extent cx="95098" cy="182880"/>
                <wp:effectExtent l="57150" t="19050" r="76835" b="83820"/>
                <wp:wrapNone/>
                <wp:docPr id="11" name="Straight Arrow Connector 11"/>
                <wp:cNvGraphicFramePr/>
                <a:graphic xmlns:a="http://schemas.openxmlformats.org/drawingml/2006/main">
                  <a:graphicData uri="http://schemas.microsoft.com/office/word/2010/wordprocessingShape">
                    <wps:wsp>
                      <wps:cNvCnPr/>
                      <wps:spPr>
                        <a:xfrm>
                          <a:off x="0" y="0"/>
                          <a:ext cx="95098" cy="182880"/>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w16se="http://schemas.microsoft.com/office/word/2015/wordml/symex" xmlns:w15="http://schemas.microsoft.com/office/word/2012/wordml">
            <w:pict>
              <v:shapetype w14:anchorId="18341507" id="_x0000_t32" coordsize="21600,21600" o:spt="32" o:oned="t" path="m,l21600,21600e" filled="f">
                <v:path arrowok="t" fillok="f" o:connecttype="none"/>
                <o:lock v:ext="edit" shapetype="t"/>
              </v:shapetype>
              <v:shape id="Straight Arrow Connector 11" o:spid="_x0000_s1026" type="#_x0000_t32" style="position:absolute;margin-left:429.1pt;margin-top:1in;width:7.5pt;height:14.4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" strokecolor="#4f81bd [3204]" strokeweight="2pt">
                <v:stroke endarrow="block"/>
                <v:shadow on="t" color="black" opacity="24903f" origin=",.5" offset="0,.55556mm"/>
              </v:shape>
            </w:pict>
          </mc:Fallback>
        </mc:AlternateContent>
      </w:r>
      <w:ins w:id="71" w:author="Kerry M Dooley" w:date="2017-02-10T20:07:00Z">
        <w:r>
          <w:rPr>
            <w:noProof/>
          </w:rPr>
          <mc:AlternateContent>
            <mc:Choice Requires="wps">
              <w:drawing>
                <wp:anchor distT="0" distB="0" distL="114300" distR="114300" simplePos="0" relativeHeight="251661312" behindDoc="0" locked="0" layoutInCell="1" allowOverlap="1" wp14:anchorId="5E75BD4B" wp14:editId="5B8C4DDB">
                  <wp:simplePos x="0" y="0"/>
                  <wp:positionH relativeFrom="column">
                    <wp:posOffset>5010912</wp:posOffset>
                  </wp:positionH>
                  <wp:positionV relativeFrom="paragraph">
                    <wp:posOffset>592531</wp:posOffset>
                  </wp:positionV>
                  <wp:extent cx="797357" cy="343815"/>
                  <wp:effectExtent l="0" t="0" r="3175" b="0"/>
                  <wp:wrapNone/>
                  <wp:docPr id="10" name="Text Box 10"/>
                  <wp:cNvGraphicFramePr/>
                  <a:graphic xmlns:a="http://schemas.openxmlformats.org/drawingml/2006/main">
                    <a:graphicData uri="http://schemas.microsoft.com/office/word/2010/wordprocessingShape">
                      <wps:wsp>
                        <wps:cNvSpPr txBox="1"/>
                        <wps:spPr>
                          <a:xfrm>
                            <a:off x="0" y="0"/>
                            <a:ext cx="797357" cy="343815"/>
                          </a:xfrm>
                          <a:prstGeom prst="rect">
                            <a:avLst/>
                          </a:prstGeom>
                          <a:solidFill>
                            <a:schemeClr val="lt1"/>
                          </a:solidFill>
                          <a:ln w="6350">
                            <a:noFill/>
                          </a:ln>
                        </wps:spPr>
                        <wps:txbx>
                          <w:txbxContent>
                            <w:p w14:paraId="2704E247" w14:textId="19A249D5" w:rsidR="002C121A" w:rsidRPr="009C0CF8" w:rsidRDefault="002C121A" w:rsidP="009C0CF8">
                              <w:pPr>
                                <w:rPr>
                                  <w:rFonts w:ascii="Arial" w:hAnsi="Arial" w:cs="Arial"/>
                                  <w:color w:val="8064A2" w:themeColor="accent4"/>
                                  <w:sz w:val="16"/>
                                  <w:szCs w:val="16"/>
                                </w:rPr>
                              </w:pPr>
                              <w:r w:rsidRPr="009C0CF8">
                                <w:rPr>
                                  <w:rFonts w:ascii="Arial" w:hAnsi="Arial" w:cs="Arial"/>
                                  <w:color w:val="8064A2" w:themeColor="accent4"/>
                                  <w:sz w:val="16"/>
                                  <w:szCs w:val="16"/>
                                </w:rPr>
                                <w:t>Probe sample point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xmlns:w15="http://schemas.microsoft.com/office/word/2012/wordml">
              <w:pict>
                <v:shapetype w14:anchorId="5E75BD4B" id="_x0000_t202" coordsize="21600,21600" o:spt="202" path="m,l,21600r21600,l21600,xe">
                  <v:stroke joinstyle="miter"/>
                  <v:path gradientshapeok="t" o:connecttype="rect"/>
                </v:shapetype>
                <v:shape id="Text Box 10" o:spid="_x0000_s1026" type="#_x0000_t202" style="position:absolute;margin-left:394.55pt;margin-top:46.65pt;width:62.8pt;height:27.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" fillcolor="white [3201]" stroked="f" strokeweight=".5pt">
                  <v:textbox>
                    <w:txbxContent>
                      <w:p w14:paraId="2704E247" w14:textId="19A249D5" w:rsidR="002C121A" w:rsidRPr="009C0CF8" w:rsidRDefault="002C121A" w:rsidP="009C0CF8">
                        <w:pPr>
                          <w:rPr>
                            <w:rFonts w:ascii="Arial" w:hAnsi="Arial" w:cs="Arial"/>
                            <w:color w:val="8064A2" w:themeColor="accent4"/>
                            <w:sz w:val="16"/>
                            <w:szCs w:val="16"/>
                          </w:rPr>
                        </w:pPr>
                        <w:r w:rsidRPr="009C0CF8">
                          <w:rPr>
                            <w:rFonts w:ascii="Arial" w:hAnsi="Arial" w:cs="Arial"/>
                            <w:color w:val="8064A2" w:themeColor="accent4"/>
                            <w:sz w:val="16"/>
                            <w:szCs w:val="16"/>
                          </w:rPr>
                          <w:t>Probe sample point</w:t>
                        </w:r>
                      </w:p>
                    </w:txbxContent>
                  </v:textbox>
                </v:shape>
              </w:pict>
            </mc:Fallback>
          </mc:AlternateContent>
        </w:r>
      </w:ins>
      <w:r w:rsidR="00F7121B">
        <w:rPr>
          <w:noProof/>
        </w:rPr>
        <mc:AlternateContent>
          <mc:Choice Requires="wps">
            <w:drawing>
              <wp:anchor distT="0" distB="0" distL="114300" distR="114300" simplePos="0" relativeHeight="251658240" behindDoc="0" locked="0" layoutInCell="1" allowOverlap="1" wp14:anchorId="5C4737B5" wp14:editId="330F3C7B">
                <wp:simplePos x="0" y="0"/>
                <wp:positionH relativeFrom="column">
                  <wp:posOffset>277673</wp:posOffset>
                </wp:positionH>
                <wp:positionV relativeFrom="paragraph">
                  <wp:posOffset>2150414</wp:posOffset>
                </wp:positionV>
                <wp:extent cx="811987" cy="212141"/>
                <wp:effectExtent l="0" t="0" r="7620" b="0"/>
                <wp:wrapNone/>
                <wp:docPr id="2" name="Text Box 2"/>
                <wp:cNvGraphicFramePr/>
                <a:graphic xmlns:a="http://schemas.openxmlformats.org/drawingml/2006/main">
                  <a:graphicData uri="http://schemas.microsoft.com/office/word/2010/wordprocessingShape">
                    <wps:wsp>
                      <wps:cNvSpPr txBox="1"/>
                      <wps:spPr>
                        <a:xfrm>
                          <a:off x="0" y="0"/>
                          <a:ext cx="811987" cy="212141"/>
                        </a:xfrm>
                        <a:prstGeom prst="rect">
                          <a:avLst/>
                        </a:prstGeom>
                        <a:solidFill>
                          <a:schemeClr val="lt1"/>
                        </a:solidFill>
                        <a:ln w="6350">
                          <a:noFill/>
                        </a:ln>
                      </wps:spPr>
                      <wps:txbx>
                        <w:txbxContent>
                          <w:p w14:paraId="38AB00F7" w14:textId="5D082977" w:rsidR="002C121A" w:rsidRPr="00F7121B" w:rsidRDefault="002C121A">
                            <w:pPr>
                              <w:rPr>
                                <w:rFonts w:ascii="Arial" w:hAnsi="Arial" w:cs="Arial"/>
                                <w:color w:val="4F81BD" w:themeColor="accent1"/>
                                <w:sz w:val="16"/>
                                <w:szCs w:val="16"/>
                              </w:rPr>
                            </w:pPr>
                            <w:r w:rsidRPr="00F7121B">
                              <w:rPr>
                                <w:rFonts w:ascii="Arial" w:hAnsi="Arial" w:cs="Arial"/>
                                <w:color w:val="4F81BD" w:themeColor="accent1"/>
                                <w:sz w:val="16"/>
                                <w:szCs w:val="16"/>
                              </w:rPr>
                              <w:t>Control Valve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xmlns:w15="http://schemas.microsoft.com/office/word/2012/wordml">
            <w:pict>
              <v:shape w14:anchorId="5C4737B5" id="Text Box 2" o:spid="_x0000_s1027" type="#_x0000_t202" style="position:absolute;margin-left:21.85pt;margin-top:169.3pt;width:63.95pt;height:16.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" fillcolor="white [3201]" stroked="f" strokeweight=".5pt">
                <v:textbox>
                  <w:txbxContent>
                    <w:p w14:paraId="38AB00F7" w14:textId="5D082977" w:rsidR="002C121A" w:rsidRPr="00F7121B" w:rsidRDefault="002C121A">
                      <w:pPr>
                        <w:rPr>
                          <w:rFonts w:ascii="Arial" w:hAnsi="Arial" w:cs="Arial"/>
                          <w:color w:val="4F81BD" w:themeColor="accent1"/>
                          <w:sz w:val="16"/>
                          <w:szCs w:val="16"/>
                        </w:rPr>
                      </w:pPr>
                      <w:r w:rsidRPr="00F7121B">
                        <w:rPr>
                          <w:rFonts w:ascii="Arial" w:hAnsi="Arial" w:cs="Arial"/>
                          <w:color w:val="4F81BD" w:themeColor="accent1"/>
                          <w:sz w:val="16"/>
                          <w:szCs w:val="16"/>
                        </w:rPr>
                        <w:t>Control Valve</w:t>
                      </w:r>
                    </w:p>
                  </w:txbxContent>
                </v:textbox>
              </v:shape>
            </w:pict>
          </mc:Fallback>
        </mc:AlternateContent>
      </w:r>
      <w:r w:rsidR="00993A5C">
        <w:rPr>
          <w:noProof/>
        </w:rPr>
        <mc:AlternateContent>
          <mc:Choice Requires="wps">
            <w:drawing>
              <wp:anchor distT="0" distB="0" distL="114300" distR="114300" simplePos="0" relativeHeight="251657216" behindDoc="0" locked="0" layoutInCell="1" allowOverlap="1" wp14:anchorId="4E45B966" wp14:editId="78FA6F5C">
                <wp:simplePos x="0" y="0"/>
                <wp:positionH relativeFrom="column">
                  <wp:posOffset>3028493</wp:posOffset>
                </wp:positionH>
                <wp:positionV relativeFrom="paragraph">
                  <wp:posOffset>204826</wp:posOffset>
                </wp:positionV>
                <wp:extent cx="1280160" cy="212140"/>
                <wp:effectExtent l="0" t="0" r="0" b="0"/>
                <wp:wrapNone/>
                <wp:docPr id="3" name="Text Box 3"/>
                <wp:cNvGraphicFramePr/>
                <a:graphic xmlns:a="http://schemas.openxmlformats.org/drawingml/2006/main">
                  <a:graphicData uri="http://schemas.microsoft.com/office/word/2010/wordprocessingShape">
                    <wps:wsp>
                      <wps:cNvSpPr txBox="1"/>
                      <wps:spPr>
                        <a:xfrm>
                          <a:off x="0" y="0"/>
                          <a:ext cx="1280160" cy="212140"/>
                        </a:xfrm>
                        <a:prstGeom prst="rect">
                          <a:avLst/>
                        </a:prstGeom>
                        <a:solidFill>
                          <a:schemeClr val="lt1"/>
                        </a:solidFill>
                        <a:ln w="6350">
                          <a:noFill/>
                        </a:ln>
                      </wps:spPr>
                      <wps:txbx>
                        <w:txbxContent>
                          <w:p w14:paraId="3EB1B210" w14:textId="1C63F4EF" w:rsidR="002C121A" w:rsidRPr="00F7121B" w:rsidRDefault="002C121A" w:rsidP="00993A5C">
                            <w:pPr>
                              <w:rPr>
                                <w:rFonts w:ascii="Arial" w:hAnsi="Arial" w:cs="Arial"/>
                                <w:b/>
                                <w:color w:val="8064A2" w:themeColor="accent4"/>
                                <w:sz w:val="16"/>
                                <w:szCs w:val="16"/>
                              </w:rPr>
                            </w:pPr>
                            <w:r w:rsidRPr="00F7121B">
                              <w:rPr>
                                <w:rFonts w:ascii="Arial" w:hAnsi="Arial" w:cs="Arial"/>
                                <w:b/>
                                <w:color w:val="8064A2" w:themeColor="accent4"/>
                                <w:sz w:val="16"/>
                                <w:szCs w:val="16"/>
                              </w:rPr>
                              <w:t>Pressure Transmitter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xmlns:w15="http://schemas.microsoft.com/office/word/2012/wordml">
            <w:pict>
              <v:shape w14:anchorId="4E45B966" id="Text Box 3" o:spid="_x0000_s1028" type="#_x0000_t202" style="position:absolute;margin-left:238.45pt;margin-top:16.15pt;width:100.8pt;height:16.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" fillcolor="white [3201]" stroked="f" strokeweight=".5pt">
                <v:textbox>
                  <w:txbxContent>
                    <w:p w14:paraId="3EB1B210" w14:textId="1C63F4EF" w:rsidR="002C121A" w:rsidRPr="00F7121B" w:rsidRDefault="002C121A" w:rsidP="00993A5C">
                      <w:pPr>
                        <w:rPr>
                          <w:rFonts w:ascii="Arial" w:hAnsi="Arial" w:cs="Arial"/>
                          <w:b/>
                          <w:color w:val="8064A2" w:themeColor="accent4"/>
                          <w:sz w:val="16"/>
                          <w:szCs w:val="16"/>
                        </w:rPr>
                      </w:pPr>
                      <w:r w:rsidRPr="00F7121B">
                        <w:rPr>
                          <w:rFonts w:ascii="Arial" w:hAnsi="Arial" w:cs="Arial"/>
                          <w:b/>
                          <w:color w:val="8064A2" w:themeColor="accent4"/>
                          <w:sz w:val="16"/>
                          <w:szCs w:val="16"/>
                        </w:rPr>
                        <w:t>Pressure Transmitter</w:t>
                      </w:r>
                    </w:p>
                  </w:txbxContent>
                </v:textbox>
              </v:shape>
            </w:pict>
          </mc:Fallback>
        </mc:AlternateContent>
      </w:r>
      <w:r w:rsidR="00993A5C">
        <w:rPr>
          <w:noProof/>
        </w:rPr>
        <w:drawing>
          <wp:inline distT="0" distB="0" distL="0" distR="0" wp14:anchorId="6288AFC4" wp14:editId="6BC0FEA9">
            <wp:extent cx="5943600" cy="31267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ermeameterPID1.jpg"/>
                    <pic:cNvPicPr/>
                  </pic:nvPicPr>
                  <pic:blipFill>
                    <a:blip r:embed="rId8">
                      <a:extLst>
                        <a:ext uri="{28A0092B-C50C-407E-A947-70E740481C1C}">
                          <a14:useLocalDpi xmlns:a14="http://schemas.microsoft.com/office/drawing/2010/main" val="0"/>
                        </a:ext>
                      </a:extLst>
                    </a:blip>
                    <a:stretch>
                      <a:fillRect/>
                    </a:stretch>
                  </pic:blipFill>
                  <pic:spPr>
                    <a:xfrm>
                      <a:off x="0" y="0"/>
                      <a:ext cx="5943600" cy="3126740"/>
                    </a:xfrm>
                    <a:prstGeom prst="rect">
                      <a:avLst/>
                    </a:prstGeom>
                  </pic:spPr>
                </pic:pic>
              </a:graphicData>
            </a:graphic>
          </wp:inline>
        </w:drawing>
      </w:r>
    </w:p>
    <w:p w14:paraId="48CF2A69" w14:textId="6EA97FBC" w:rsidR="00BA408D" w:rsidRDefault="00AF3306" w:rsidP="00BA408D">
      <w:pPr>
        <w:jc w:val="center"/>
      </w:pPr>
      <w:r w:rsidRPr="00E55596">
        <w:rPr>
          <w:b/>
        </w:rPr>
        <w:t>Figure 1:</w:t>
      </w:r>
      <w:r>
        <w:t xml:space="preserve"> Process and instrumentation diagram of the </w:t>
      </w:r>
      <w:del w:id="72" w:author="Kerry M Dooley" w:date="2017-02-10T18:19:00Z">
        <w:r w:rsidDel="00FB2C8F">
          <w:delText>permeameter</w:delText>
        </w:r>
      </w:del>
      <w:ins w:id="73" w:author="Kerry M Dooley" w:date="2017-02-10T18:20:00Z">
        <w:r w:rsidR="00FB2C8F">
          <w:t>apparatus.</w:t>
        </w:r>
      </w:ins>
    </w:p>
    <w:p w14:paraId="40E171FF" w14:textId="32597511" w:rsidR="00927E54" w:rsidRDefault="00FB2C8F">
      <w:pPr>
        <w:jc w:val="both"/>
        <w:pPrChange w:id="74" w:author="Kerry M Dooley" w:date="2017-02-13T10:33:00Z">
          <w:pPr/>
        </w:pPrChange>
      </w:pPr>
      <w:ins w:id="75" w:author="Kerry M Dooley" w:date="2017-02-10T18:18:00Z">
        <w:r w:rsidRPr="00FB2C8F">
          <w:rPr>
            <w:b/>
            <w:noProof/>
            <w:rPrChange w:id="76">
              <w:rPr>
                <w:noProof/>
              </w:rPr>
            </w:rPrChange>
          </w:rPr>
          <w:drawing>
            <wp:anchor distT="0" distB="0" distL="114300" distR="114300" simplePos="0" relativeHeight="251659264" behindDoc="1" locked="0" layoutInCell="1" allowOverlap="1" wp14:anchorId="1CA872E0" wp14:editId="12925D1E">
              <wp:simplePos x="0" y="0"/>
              <wp:positionH relativeFrom="column">
                <wp:posOffset>0</wp:posOffset>
              </wp:positionH>
              <wp:positionV relativeFrom="paragraph">
                <wp:posOffset>2057</wp:posOffset>
              </wp:positionV>
              <wp:extent cx="3648456" cy="2916936"/>
              <wp:effectExtent l="0" t="0" r="0" b="0"/>
              <wp:wrapTight wrapText="bothSides">
                <wp:wrapPolygon edited="0">
                  <wp:start x="0" y="0"/>
                  <wp:lineTo x="0" y="21445"/>
                  <wp:lineTo x="21431" y="21445"/>
                  <wp:lineTo x="21431"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ermeameter_3d.BMP"/>
                      <pic:cNvPicPr/>
                    </pic:nvPicPr>
                    <pic:blipFill>
                      <a:blip r:embed="rId9">
                        <a:extLst>
                          <a:ext uri="{28A0092B-C50C-407E-A947-70E740481C1C}">
                            <a14:useLocalDpi xmlns:a14="http://schemas.microsoft.com/office/drawing/2010/main" val="0"/>
                          </a:ext>
                        </a:extLst>
                      </a:blip>
                      <a:stretch>
                        <a:fillRect/>
                      </a:stretch>
                    </pic:blipFill>
                    <pic:spPr>
                      <a:xfrm>
                        <a:off x="0" y="0"/>
                        <a:ext cx="3648456" cy="2916936"/>
                      </a:xfrm>
                      <a:prstGeom prst="rect">
                        <a:avLst/>
                      </a:prstGeom>
                    </pic:spPr>
                  </pic:pic>
                </a:graphicData>
              </a:graphic>
              <wp14:sizeRelH relativeFrom="page">
                <wp14:pctWidth>0</wp14:pctWidth>
              </wp14:sizeRelH>
              <wp14:sizeRelV relativeFrom="page">
                <wp14:pctHeight>0</wp14:pctHeight>
              </wp14:sizeRelV>
            </wp:anchor>
          </w:drawing>
        </w:r>
      </w:ins>
      <w:ins w:id="77" w:author="Kerry M Dooley" w:date="2017-02-10T18:19:00Z">
        <w:r w:rsidRPr="00FB2C8F">
          <w:rPr>
            <w:b/>
            <w:rPrChange w:id="78" w:author="Kerry M Dooley" w:date="2017-02-10T18:21:00Z">
              <w:rPr/>
            </w:rPrChange>
          </w:rPr>
          <w:t>Figure 2.</w:t>
        </w:r>
        <w:r>
          <w:t xml:space="preserve">  3-D rendering of</w:t>
        </w:r>
      </w:ins>
      <w:ins w:id="79" w:author="Kerry M Dooley" w:date="2017-02-10T18:20:00Z">
        <w:r>
          <w:t xml:space="preserve"> the apparatus.  Bed #1 is at the top, bed #5 at the bottom.</w:t>
        </w:r>
      </w:ins>
      <w:ins w:id="80" w:author="Kerry M Dooley" w:date="2017-02-10T19:07:00Z">
        <w:r w:rsidR="00047092">
          <w:t xml:space="preserve">  The water control valve is on the left (red bonnet).  The DP </w:t>
        </w:r>
      </w:ins>
      <w:ins w:id="81" w:author="Kerry M Dooley" w:date="2017-02-10T19:08:00Z">
        <w:r w:rsidR="00047092">
          <w:t>transmitter is at the top center (blue).</w:t>
        </w:r>
      </w:ins>
      <w:ins w:id="82" w:author="Kerry M Dooley" w:date="2017-02-10T18:19:00Z">
        <w:r>
          <w:t xml:space="preserve"> </w:t>
        </w:r>
      </w:ins>
    </w:p>
    <w:p w14:paraId="7A7752AC" w14:textId="77777777" w:rsidR="00FB2C8F" w:rsidRDefault="00FB2C8F" w:rsidP="00182CC8">
      <w:pPr>
        <w:rPr>
          <w:ins w:id="83" w:author="Kerry M Dooley" w:date="2017-02-10T18:24:00Z"/>
          <w:b/>
          <w:sz w:val="28"/>
          <w:szCs w:val="28"/>
        </w:rPr>
      </w:pPr>
    </w:p>
    <w:p w14:paraId="48CD5FE7" w14:textId="052F164E" w:rsidR="00B84DE8" w:rsidRDefault="00C77888" w:rsidP="00182CC8">
      <w:r>
        <w:rPr>
          <w:b/>
          <w:sz w:val="28"/>
          <w:szCs w:val="28"/>
        </w:rPr>
        <w:t>Principles:</w:t>
      </w:r>
    </w:p>
    <w:p w14:paraId="48BA42B6" w14:textId="46587698" w:rsidR="00FC3E6E" w:rsidRDefault="00FC3E6E" w:rsidP="004B496B">
      <w:pPr>
        <w:spacing w:after="120"/>
        <w:jc w:val="both"/>
        <w:rPr>
          <w:ins w:id="84" w:author="Kerry M Dooley" w:date="2017-02-10T19:00:00Z"/>
        </w:rPr>
      </w:pPr>
      <w:moveToRangeStart w:id="85" w:author="Kerry M Dooley" w:date="2017-02-10T18:59:00Z" w:name="move474516525"/>
      <w:commentRangeStart w:id="86"/>
      <w:commentRangeStart w:id="87"/>
      <w:moveTo w:id="88" w:author="Kerry M Dooley" w:date="2017-02-10T18:59:00Z">
        <w:r>
          <w:t>Gas</w:t>
        </w:r>
        <w:commentRangeEnd w:id="86"/>
        <w:r>
          <w:rPr>
            <w:rStyle w:val="CommentReference"/>
          </w:rPr>
          <w:commentReference w:id="86"/>
        </w:r>
        <w:commentRangeEnd w:id="87"/>
        <w:r>
          <w:rPr>
            <w:rStyle w:val="CommentReference"/>
          </w:rPr>
          <w:commentReference w:id="87"/>
        </w:r>
        <w:r>
          <w:t>-liquid countercurrent vertical packed beds (packed columns) are frequently used in separation processes such as distillation, absorption, and stripping.</w:t>
        </w:r>
        <w:commentRangeStart w:id="89"/>
        <w:commentRangeStart w:id="90"/>
        <w:r>
          <w:rPr>
            <w:vertAlign w:val="superscript"/>
          </w:rPr>
          <w:t>1</w:t>
        </w:r>
        <w:commentRangeEnd w:id="89"/>
        <w:r>
          <w:rPr>
            <w:rStyle w:val="CommentReference"/>
          </w:rPr>
          <w:commentReference w:id="89"/>
        </w:r>
        <w:commentRangeEnd w:id="90"/>
        <w:r>
          <w:rPr>
            <w:rStyle w:val="CommentReference"/>
          </w:rPr>
          <w:commentReference w:id="90"/>
        </w:r>
        <w:r>
          <w:t xml:space="preserve"> </w:t>
        </w:r>
      </w:moveTo>
      <w:ins w:id="91" w:author="Kerry M Dooley" w:date="2017-02-10T19:10:00Z">
        <w:r w:rsidR="00047092">
          <w:t xml:space="preserve"> </w:t>
        </w:r>
      </w:ins>
      <w:proofErr w:type="spellStart"/>
      <w:moveTo w:id="92" w:author="Kerry M Dooley" w:date="2017-02-10T18:59:00Z">
        <w:r>
          <w:t>Cocurrent</w:t>
        </w:r>
        <w:proofErr w:type="spellEnd"/>
        <w:r>
          <w:t xml:space="preserve"> horizontal packed beds are often used as reactors or </w:t>
        </w:r>
        <w:proofErr w:type="spellStart"/>
        <w:r>
          <w:t>adsorbers</w:t>
        </w:r>
        <w:proofErr w:type="spellEnd"/>
        <w:r>
          <w:t xml:space="preserve"> with a solid catalyst or </w:t>
        </w:r>
        <w:commentRangeStart w:id="93"/>
        <w:commentRangeStart w:id="94"/>
        <w:r>
          <w:t>adsorbent</w:t>
        </w:r>
        <w:commentRangeEnd w:id="93"/>
        <w:r>
          <w:rPr>
            <w:rStyle w:val="CommentReference"/>
          </w:rPr>
          <w:commentReference w:id="93"/>
        </w:r>
        <w:commentRangeEnd w:id="94"/>
        <w:r>
          <w:rPr>
            <w:rStyle w:val="CommentReference"/>
          </w:rPr>
          <w:commentReference w:id="94"/>
        </w:r>
        <w:r>
          <w:t xml:space="preserve">. </w:t>
        </w:r>
      </w:moveTo>
      <w:ins w:id="95" w:author="Kerry M Dooley" w:date="2017-02-10T19:09:00Z">
        <w:r w:rsidR="00047092">
          <w:t xml:space="preserve"> </w:t>
        </w:r>
      </w:ins>
      <w:moveTo w:id="96" w:author="Kerry M Dooley" w:date="2017-02-10T18:59:00Z">
        <w:r>
          <w:t>In both cases (as separators or reactors), the packing increases the surface area of vapor-liquid contact.</w:t>
        </w:r>
        <w:r w:rsidRPr="004A21C9">
          <w:rPr>
            <w:vertAlign w:val="superscript"/>
          </w:rPr>
          <w:t>1</w:t>
        </w:r>
        <w:r>
          <w:t xml:space="preserve"> Packing can exist in two forms: </w:t>
        </w:r>
      </w:moveTo>
      <w:ins w:id="97" w:author="Kerry M Dooley" w:date="2017-02-10T19:09:00Z">
        <w:r w:rsidR="00047092">
          <w:t xml:space="preserve"> </w:t>
        </w:r>
      </w:ins>
      <w:moveTo w:id="98" w:author="Kerry M Dooley" w:date="2017-02-10T18:59:00Z">
        <w:r>
          <w:t xml:space="preserve">dumped packing consisting of random or simple geometric shapes of materials such as clays, metals or ceramic oxides, or structured packing from common metal and plastics, consisting of highly defined interconnected geometric networks (usually </w:t>
        </w:r>
        <w:commentRangeStart w:id="99"/>
        <w:commentRangeStart w:id="100"/>
        <w:r>
          <w:t>corrugated</w:t>
        </w:r>
        <w:commentRangeEnd w:id="99"/>
        <w:r>
          <w:rPr>
            <w:rStyle w:val="CommentReference"/>
          </w:rPr>
          <w:commentReference w:id="99"/>
        </w:r>
      </w:moveTo>
      <w:commentRangeEnd w:id="100"/>
      <w:ins w:id="101" w:author="Kerry M Dooley" w:date="2017-02-10T19:11:00Z">
        <w:r w:rsidR="00047092">
          <w:t xml:space="preserve"> metals or plastics</w:t>
        </w:r>
      </w:ins>
      <w:moveTo w:id="102" w:author="Kerry M Dooley" w:date="2017-02-10T18:59:00Z">
        <w:r>
          <w:rPr>
            <w:rStyle w:val="CommentReference"/>
          </w:rPr>
          <w:commentReference w:id="100"/>
        </w:r>
        <w:r>
          <w:t xml:space="preserve">) that can reduce pressure drop compared to most dumped </w:t>
        </w:r>
        <w:commentRangeStart w:id="103"/>
        <w:r>
          <w:t>packings</w:t>
        </w:r>
        <w:commentRangeEnd w:id="103"/>
        <w:r>
          <w:rPr>
            <w:rStyle w:val="CommentReference"/>
          </w:rPr>
          <w:commentReference w:id="103"/>
        </w:r>
        <w:r>
          <w:t>.</w:t>
        </w:r>
        <w:r>
          <w:rPr>
            <w:vertAlign w:val="superscript"/>
          </w:rPr>
          <w:t>1</w:t>
        </w:r>
        <w:r>
          <w:t xml:space="preserve"> However, whether horizontal or vertical, maldistribution (channeling) can degrade the performance of the separator, reactor or </w:t>
        </w:r>
        <w:proofErr w:type="spellStart"/>
        <w:r>
          <w:lastRenderedPageBreak/>
          <w:t>adsorber</w:t>
        </w:r>
        <w:proofErr w:type="spellEnd"/>
        <w:r>
          <w:t>; sometimes, various types of flow distributors can be employed to mitigate the effects.</w:t>
        </w:r>
        <w:r>
          <w:rPr>
            <w:vertAlign w:val="superscript"/>
          </w:rPr>
          <w:t>2</w:t>
        </w:r>
        <w:r>
          <w:t xml:space="preserve"> </w:t>
        </w:r>
      </w:moveTo>
      <w:moveToRangeEnd w:id="85"/>
    </w:p>
    <w:p w14:paraId="753FC9F6" w14:textId="7E100C71" w:rsidR="004B496B" w:rsidRDefault="006072B3" w:rsidP="004B496B">
      <w:pPr>
        <w:spacing w:after="120"/>
        <w:jc w:val="both"/>
      </w:pPr>
      <w:r>
        <w:t xml:space="preserve">The single phase packed bed </w:t>
      </w:r>
      <w:r>
        <w:sym w:font="Symbol" w:char="F044"/>
      </w:r>
      <w:r>
        <w:t>P’s can be compared to the predictions of the Ergun equation.</w:t>
      </w:r>
      <w:r w:rsidRPr="006072B3">
        <w:rPr>
          <w:vertAlign w:val="superscript"/>
        </w:rPr>
        <w:t>3</w:t>
      </w:r>
      <w:r>
        <w:t xml:space="preserve"> </w:t>
      </w:r>
    </w:p>
    <w:p w14:paraId="76FBF753" w14:textId="1236354C" w:rsidR="00255A7F" w:rsidRPr="00255A7F" w:rsidRDefault="00255A7F" w:rsidP="004B496B">
      <w:pPr>
        <w:jc w:val="both"/>
      </w:pPr>
      <w:r w:rsidRPr="00255A7F">
        <w:t xml:space="preserve">Tracers are </w:t>
      </w:r>
      <w:r w:rsidR="004B496B">
        <w:t>dyes</w:t>
      </w:r>
      <w:r w:rsidRPr="00255A7F">
        <w:t xml:space="preserve"> that are injected </w:t>
      </w:r>
      <w:ins w:id="104" w:author="Kerry M Dooley" w:date="2017-02-10T19:14:00Z">
        <w:r w:rsidR="00591A37">
          <w:t xml:space="preserve">instantaneously </w:t>
        </w:r>
      </w:ins>
      <w:r w:rsidRPr="00255A7F">
        <w:t xml:space="preserve">into the </w:t>
      </w:r>
      <w:r w:rsidR="004B496B">
        <w:t xml:space="preserve">upstream </w:t>
      </w:r>
      <w:r w:rsidRPr="00255A7F">
        <w:t xml:space="preserve">flow, </w:t>
      </w:r>
      <w:r w:rsidR="004B496B">
        <w:t xml:space="preserve">and whose composition as a function of time </w:t>
      </w:r>
      <w:ins w:id="105" w:author="Helene Kuhn" w:date="2017-01-17T16:43:00Z">
        <w:r w:rsidR="00CD70F1">
          <w:t xml:space="preserve">is </w:t>
        </w:r>
      </w:ins>
      <w:r w:rsidR="004B496B">
        <w:t>measured</w:t>
      </w:r>
      <w:r w:rsidRPr="00255A7F">
        <w:t xml:space="preserve"> </w:t>
      </w:r>
      <w:r w:rsidR="004B496B">
        <w:t xml:space="preserve">in the flow </w:t>
      </w:r>
      <w:r w:rsidR="00805798">
        <w:t xml:space="preserve">downstream </w:t>
      </w:r>
      <w:r w:rsidR="004B496B">
        <w:t xml:space="preserve">of a </w:t>
      </w:r>
      <w:proofErr w:type="gramStart"/>
      <w:r w:rsidR="004B496B">
        <w:t>bed.</w:t>
      </w:r>
      <w:r w:rsidR="00FA0A31" w:rsidRPr="00FA0A31">
        <w:rPr>
          <w:vertAlign w:val="superscript"/>
        </w:rPr>
        <w:t>4</w:t>
      </w:r>
      <w:r>
        <w:t xml:space="preserve"> </w:t>
      </w:r>
      <w:ins w:id="106" w:author="Kerry M Dooley" w:date="2017-02-10T19:13:00Z">
        <w:r w:rsidR="00591A37">
          <w:t xml:space="preserve"> </w:t>
        </w:r>
      </w:ins>
      <w:r w:rsidR="00B53A19">
        <w:t>The</w:t>
      </w:r>
      <w:proofErr w:type="gramEnd"/>
      <w:r w:rsidR="00B53A19">
        <w:t xml:space="preserve"> </w:t>
      </w:r>
      <w:ins w:id="107" w:author="Kerry M Dooley" w:date="2017-02-10T19:12:00Z">
        <w:r w:rsidR="00591A37">
          <w:t xml:space="preserve">measurable </w:t>
        </w:r>
      </w:ins>
      <w:r w:rsidR="00B53A19">
        <w:t xml:space="preserve">tracer molecules </w:t>
      </w:r>
      <w:del w:id="108" w:author="Kerry M Dooley" w:date="2017-02-10T19:13:00Z">
        <w:r w:rsidR="00B53A19" w:rsidDel="00591A37">
          <w:delText xml:space="preserve">(measurable) </w:delText>
        </w:r>
      </w:del>
      <w:r w:rsidR="00B53A19">
        <w:t xml:space="preserve">are assumed to be characteristic of all the molecules making up the liquid flow. </w:t>
      </w:r>
      <w:ins w:id="109" w:author="Kerry M Dooley" w:date="2017-02-10T19:13:00Z">
        <w:r w:rsidR="00591A37">
          <w:t xml:space="preserve"> </w:t>
        </w:r>
      </w:ins>
      <w:r w:rsidRPr="00255A7F">
        <w:t xml:space="preserve">The volume of the injected </w:t>
      </w:r>
      <w:ins w:id="110" w:author="Kerry M Dooley" w:date="2017-02-10T19:14:00Z">
        <w:r w:rsidR="00591A37">
          <w:t>tracer</w:t>
        </w:r>
      </w:ins>
      <w:commentRangeStart w:id="111"/>
      <w:del w:id="112" w:author="Kerry M Dooley" w:date="2017-02-10T19:14:00Z">
        <w:r w:rsidRPr="00255A7F" w:rsidDel="00591A37">
          <w:delText>pulse</w:delText>
        </w:r>
      </w:del>
      <w:commentRangeEnd w:id="111"/>
      <w:r w:rsidR="00CD70F1">
        <w:rPr>
          <w:rStyle w:val="CommentReference"/>
        </w:rPr>
        <w:commentReference w:id="111"/>
      </w:r>
      <w:r w:rsidRPr="00255A7F">
        <w:t xml:space="preserve"> </w:t>
      </w:r>
      <w:r w:rsidR="004B496B">
        <w:t>must</w:t>
      </w:r>
      <w:r w:rsidRPr="00255A7F">
        <w:t xml:space="preserve"> be smal</w:t>
      </w:r>
      <w:r w:rsidR="00805798">
        <w:t>l relative to the system volume</w:t>
      </w:r>
      <w:r w:rsidRPr="00255A7F">
        <w:t>.</w:t>
      </w:r>
      <w:r>
        <w:t xml:space="preserve"> </w:t>
      </w:r>
      <w:ins w:id="113" w:author="Kerry M Dooley" w:date="2017-02-10T19:13:00Z">
        <w:r w:rsidR="00591A37">
          <w:t xml:space="preserve"> </w:t>
        </w:r>
      </w:ins>
      <w:r w:rsidR="00B53626">
        <w:t xml:space="preserve">If perfect </w:t>
      </w:r>
      <w:commentRangeStart w:id="114"/>
      <w:r w:rsidR="00B53626">
        <w:t xml:space="preserve">plug-flow </w:t>
      </w:r>
      <w:commentRangeEnd w:id="114"/>
      <w:r w:rsidR="00AD781D">
        <w:rPr>
          <w:rStyle w:val="CommentReference"/>
        </w:rPr>
        <w:commentReference w:id="114"/>
      </w:r>
      <w:ins w:id="115" w:author="Kerry M Dooley" w:date="2017-02-10T19:13:00Z">
        <w:r w:rsidR="00591A37">
          <w:t xml:space="preserve">(no axial mixing) </w:t>
        </w:r>
      </w:ins>
      <w:r w:rsidR="00B53626">
        <w:t xml:space="preserve">occurs in a packed bed, then </w:t>
      </w:r>
      <w:ins w:id="116" w:author="Kerry M Dooley" w:date="2017-02-10T19:15:00Z">
        <w:r w:rsidR="00591A37">
          <w:t>the</w:t>
        </w:r>
      </w:ins>
      <w:commentRangeStart w:id="117"/>
      <w:del w:id="118" w:author="Kerry M Dooley" w:date="2017-02-10T19:15:00Z">
        <w:r w:rsidR="00B53626" w:rsidDel="00591A37">
          <w:delText>a pulse</w:delText>
        </w:r>
      </w:del>
      <w:r w:rsidR="00B53626">
        <w:t xml:space="preserve"> tracer</w:t>
      </w:r>
      <w:commentRangeEnd w:id="117"/>
      <w:r w:rsidR="00CD70F1">
        <w:rPr>
          <w:rStyle w:val="CommentReference"/>
        </w:rPr>
        <w:commentReference w:id="117"/>
      </w:r>
      <w:r w:rsidR="00B53626">
        <w:t xml:space="preserve"> injected </w:t>
      </w:r>
      <w:ins w:id="119" w:author="Kerry M Dooley" w:date="2017-02-10T19:15:00Z">
        <w:r w:rsidR="00591A37">
          <w:t>at time zero</w:t>
        </w:r>
      </w:ins>
      <w:del w:id="120" w:author="Kerry M Dooley" w:date="2017-02-10T19:16:00Z">
        <w:r w:rsidR="00B53626" w:rsidDel="00591A37">
          <w:delText xml:space="preserve">over a short period </w:delText>
        </w:r>
        <w:commentRangeStart w:id="121"/>
        <w:r w:rsidR="00B53626" w:rsidDel="00591A37">
          <w:rPr>
            <w:i/>
          </w:rPr>
          <w:sym w:font="Symbol" w:char="F064"/>
        </w:r>
        <w:r w:rsidR="00B53626" w:rsidDel="00591A37">
          <w:rPr>
            <w:i/>
          </w:rPr>
          <w:delText>t</w:delText>
        </w:r>
      </w:del>
      <w:r w:rsidR="00B53626">
        <w:t xml:space="preserve"> </w:t>
      </w:r>
      <w:commentRangeEnd w:id="121"/>
      <w:r w:rsidR="00CD70F1">
        <w:rPr>
          <w:rStyle w:val="CommentReference"/>
        </w:rPr>
        <w:commentReference w:id="121"/>
      </w:r>
      <w:r w:rsidR="00B53626">
        <w:t>w</w:t>
      </w:r>
      <w:r w:rsidR="00B53A19">
        <w:t>ould</w:t>
      </w:r>
      <w:r w:rsidR="00B53626">
        <w:t xml:space="preserve"> exit the bed at a later time as a </w:t>
      </w:r>
      <w:ins w:id="122" w:author="Kerry M Dooley" w:date="2017-02-10T19:16:00Z">
        <w:r w:rsidR="00591A37">
          <w:t>spike</w:t>
        </w:r>
      </w:ins>
      <w:del w:id="123" w:author="Kerry M Dooley" w:date="2017-02-10T19:16:00Z">
        <w:r w:rsidR="00B53626" w:rsidDel="00591A37">
          <w:delText>pulse of the same concentration and duration</w:delText>
        </w:r>
      </w:del>
      <w:r w:rsidR="00B53626">
        <w:t xml:space="preserve">. </w:t>
      </w:r>
      <w:ins w:id="124" w:author="Kerry M Dooley" w:date="2017-02-10T19:16:00Z">
        <w:r w:rsidR="00591A37">
          <w:t xml:space="preserve"> </w:t>
        </w:r>
      </w:ins>
      <w:r w:rsidR="00B53626">
        <w:t xml:space="preserve">For any real bed, the </w:t>
      </w:r>
      <w:ins w:id="125" w:author="Kerry M Dooley" w:date="2017-02-10T19:16:00Z">
        <w:r w:rsidR="00591A37">
          <w:t>tracer</w:t>
        </w:r>
      </w:ins>
      <w:del w:id="126" w:author="Kerry M Dooley" w:date="2017-02-10T19:16:00Z">
        <w:r w:rsidR="00B53626" w:rsidDel="00591A37">
          <w:delText>pulse</w:delText>
        </w:r>
      </w:del>
      <w:r w:rsidR="00B53626">
        <w:t xml:space="preserve"> will </w:t>
      </w:r>
      <w:ins w:id="127" w:author="Jaren Lee" w:date="2017-02-07T10:01:00Z">
        <w:r w:rsidR="002426E5">
          <w:t>disperse</w:t>
        </w:r>
      </w:ins>
      <w:commentRangeStart w:id="128"/>
      <w:commentRangeStart w:id="129"/>
      <w:del w:id="130" w:author="Jaren Lee" w:date="2017-02-07T10:01:00Z">
        <w:r w:rsidR="00B53626" w:rsidRPr="00B53626" w:rsidDel="002426E5">
          <w:rPr>
            <w:u w:val="single"/>
          </w:rPr>
          <w:delText>spread</w:delText>
        </w:r>
      </w:del>
      <w:commentRangeEnd w:id="128"/>
      <w:r w:rsidR="00AD781D">
        <w:rPr>
          <w:rStyle w:val="CommentReference"/>
        </w:rPr>
        <w:commentReference w:id="128"/>
      </w:r>
      <w:commentRangeEnd w:id="129"/>
      <w:r w:rsidR="00591A37">
        <w:rPr>
          <w:rStyle w:val="CommentReference"/>
        </w:rPr>
        <w:commentReference w:id="129"/>
      </w:r>
      <w:r w:rsidR="00B53626">
        <w:t xml:space="preserve">, exiting the reactor at </w:t>
      </w:r>
      <w:del w:id="131" w:author="Kerry M Dooley" w:date="2017-02-10T19:17:00Z">
        <w:r w:rsidR="00B53626" w:rsidDel="00591A37">
          <w:delText xml:space="preserve">a </w:delText>
        </w:r>
      </w:del>
      <w:r w:rsidR="00B53626">
        <w:t>lower concentration</w:t>
      </w:r>
      <w:ins w:id="132" w:author="Kerry M Dooley" w:date="2017-02-10T19:18:00Z">
        <w:r w:rsidR="00591A37">
          <w:t>s</w:t>
        </w:r>
      </w:ins>
      <w:r w:rsidR="00B53626">
        <w:t xml:space="preserve"> </w:t>
      </w:r>
      <w:del w:id="133" w:author="Kerry M Dooley" w:date="2017-02-10T19:18:00Z">
        <w:r w:rsidR="00B53626" w:rsidDel="00591A37">
          <w:delText xml:space="preserve">and </w:delText>
        </w:r>
      </w:del>
      <w:r w:rsidR="00B53626">
        <w:t xml:space="preserve">over a longer time period. </w:t>
      </w:r>
      <w:ins w:id="134" w:author="Kerry M Dooley" w:date="2017-02-10T19:18:00Z">
        <w:r w:rsidR="00591A37">
          <w:t xml:space="preserve"> </w:t>
        </w:r>
      </w:ins>
      <w:r w:rsidR="00B53626">
        <w:t xml:space="preserve">If the flow is not </w:t>
      </w:r>
      <w:proofErr w:type="spellStart"/>
      <w:r w:rsidR="00B53626">
        <w:t>maldistributed</w:t>
      </w:r>
      <w:proofErr w:type="spellEnd"/>
      <w:r w:rsidR="00B53626">
        <w:t>, the spreading will be described by the Gaussian (Normal) distribution, with the peak of the curve observed at the average residence time.</w:t>
      </w:r>
      <w:r w:rsidR="00B53A19">
        <w:t xml:space="preserve"> </w:t>
      </w:r>
      <w:ins w:id="135" w:author="Kerry M Dooley" w:date="2017-02-10T19:18:00Z">
        <w:r w:rsidR="00591A37">
          <w:t xml:space="preserve"> </w:t>
        </w:r>
      </w:ins>
      <w:r w:rsidR="00B53A19">
        <w:t>T</w:t>
      </w:r>
      <w:r w:rsidR="004B496B">
        <w:t xml:space="preserve">he more the tracer spreads out in time, the worse the </w:t>
      </w:r>
      <w:commentRangeStart w:id="136"/>
      <w:r w:rsidR="004B496B">
        <w:t>maldistribution</w:t>
      </w:r>
      <w:commentRangeEnd w:id="136"/>
      <w:ins w:id="137" w:author="Kerry M Dooley" w:date="2017-02-10T19:18:00Z">
        <w:r w:rsidR="00591A37">
          <w:t>, and typically the poorer the separation or reaction process</w:t>
        </w:r>
      </w:ins>
      <w:r w:rsidR="006344E8">
        <w:rPr>
          <w:rStyle w:val="CommentReference"/>
        </w:rPr>
        <w:commentReference w:id="136"/>
      </w:r>
      <w:r w:rsidRPr="00255A7F">
        <w:t>.</w:t>
      </w:r>
      <w:r w:rsidR="004B496B">
        <w:t xml:space="preserve"> </w:t>
      </w:r>
    </w:p>
    <w:p w14:paraId="125A2CFC" w14:textId="72159EF4" w:rsidR="00B53A19" w:rsidRDefault="00255A7F" w:rsidP="00B53A19">
      <w:pPr>
        <w:pStyle w:val="BodyText"/>
        <w:jc w:val="both"/>
      </w:pPr>
      <w:r>
        <w:t xml:space="preserve">The </w:t>
      </w:r>
      <w:ins w:id="138" w:author="Jaren Lee" w:date="2017-02-07T15:30:00Z">
        <w:r w:rsidR="00E060DB">
          <w:t>residence time distribution (</w:t>
        </w:r>
      </w:ins>
      <w:commentRangeStart w:id="139"/>
      <w:r>
        <w:t>RTD</w:t>
      </w:r>
      <w:commentRangeEnd w:id="139"/>
      <w:r w:rsidR="00D22D79">
        <w:rPr>
          <w:rStyle w:val="CommentReference"/>
        </w:rPr>
        <w:commentReference w:id="139"/>
      </w:r>
      <w:ins w:id="140" w:author="Jaren Lee" w:date="2017-02-07T15:30:00Z">
        <w:r w:rsidR="00E060DB">
          <w:t>)</w:t>
        </w:r>
      </w:ins>
      <w:r>
        <w:t xml:space="preserve"> </w:t>
      </w:r>
      <w:del w:id="141" w:author="Kerry M Dooley" w:date="2017-02-10T19:19:00Z">
        <w:r w:rsidDel="00591A37">
          <w:delText xml:space="preserve">is the residence time distribution, which </w:delText>
        </w:r>
      </w:del>
      <w:r>
        <w:t xml:space="preserve">describes the distribution of times that </w:t>
      </w:r>
      <w:r w:rsidR="004B496B">
        <w:t xml:space="preserve">molecules </w:t>
      </w:r>
      <w:r>
        <w:t xml:space="preserve">can spend in the </w:t>
      </w:r>
      <w:r w:rsidR="004B496B">
        <w:t>bed</w:t>
      </w:r>
      <w:r>
        <w:t xml:space="preserve">. </w:t>
      </w:r>
      <w:r w:rsidR="00B53A19">
        <w:t xml:space="preserve"> If </w:t>
      </w:r>
      <w:r w:rsidR="00B53A19">
        <w:rPr>
          <w:i/>
        </w:rPr>
        <w:t>M</w:t>
      </w:r>
      <w:r w:rsidR="00B53A19">
        <w:t xml:space="preserve"> is the total mass of tracer injected into the system, </w:t>
      </w:r>
      <w:r w:rsidR="00B53A19">
        <w:rPr>
          <w:i/>
        </w:rPr>
        <w:t>Q</w:t>
      </w:r>
      <w:r w:rsidR="00B53A19">
        <w:t xml:space="preserve"> the volumetric flowrate, and </w:t>
      </w:r>
      <w:proofErr w:type="gramStart"/>
      <w:r w:rsidR="00B53A19">
        <w:rPr>
          <w:i/>
        </w:rPr>
        <w:t>C</w:t>
      </w:r>
      <w:r w:rsidR="00B53A19">
        <w:t>(</w:t>
      </w:r>
      <w:proofErr w:type="gramEnd"/>
      <w:r w:rsidR="00B53A19">
        <w:rPr>
          <w:i/>
        </w:rPr>
        <w:t>t</w:t>
      </w:r>
      <w:r w:rsidR="00B53A19">
        <w:t xml:space="preserve">) is the effluent concentration, </w:t>
      </w:r>
      <w:commentRangeStart w:id="142"/>
      <w:r w:rsidR="00B53A19">
        <w:t>then</w:t>
      </w:r>
      <w:commentRangeEnd w:id="142"/>
      <w:r w:rsidR="00112E9E">
        <w:rPr>
          <w:rStyle w:val="CommentReference"/>
        </w:rPr>
        <w:commentReference w:id="142"/>
      </w:r>
      <w:ins w:id="143" w:author="Jaren Lee" w:date="2017-02-07T15:33:00Z">
        <w:r w:rsidR="00A341FF">
          <w:t xml:space="preserve"> the mass balance on the </w:t>
        </w:r>
        <w:del w:id="144" w:author="Kerry M Dooley" w:date="2017-02-10T19:19:00Z">
          <w:r w:rsidR="00A341FF" w:rsidDel="00591A37">
            <w:delText xml:space="preserve">pulse </w:delText>
          </w:r>
        </w:del>
        <w:r w:rsidR="00A341FF">
          <w:t>tracer is</w:t>
        </w:r>
      </w:ins>
      <w:r w:rsidR="00B53A19">
        <w:t>:</w:t>
      </w:r>
    </w:p>
    <w:p w14:paraId="287C80BC" w14:textId="5A914A0F" w:rsidR="00B53A19" w:rsidRDefault="00B53A19" w:rsidP="00B53A19">
      <w:pPr>
        <w:pStyle w:val="BodyText"/>
        <w:tabs>
          <w:tab w:val="center" w:pos="4320"/>
        </w:tabs>
        <w:jc w:val="both"/>
      </w:pPr>
      <w:r>
        <w:tab/>
      </w:r>
      <w:r w:rsidR="00F7121B">
        <w:rPr>
          <w:noProof/>
          <w:position w:val="-32"/>
        </w:rPr>
        <w:drawing>
          <wp:inline distT="0" distB="0" distL="0" distR="0" wp14:anchorId="0A06B624" wp14:editId="716C15E8">
            <wp:extent cx="1119505" cy="467995"/>
            <wp:effectExtent l="0" t="0" r="4445" b="8255"/>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19505" cy="467995"/>
                    </a:xfrm>
                    <a:prstGeom prst="rect">
                      <a:avLst/>
                    </a:prstGeom>
                    <a:noFill/>
                    <a:ln>
                      <a:noFill/>
                    </a:ln>
                  </pic:spPr>
                </pic:pic>
              </a:graphicData>
            </a:graphic>
          </wp:inline>
        </w:drawing>
      </w:r>
      <w:r>
        <w:tab/>
      </w:r>
      <w:r>
        <w:tab/>
      </w:r>
      <w:r w:rsidR="00D835C5">
        <w:tab/>
      </w:r>
      <w:r>
        <w:t>(1)</w:t>
      </w:r>
    </w:p>
    <w:p w14:paraId="4B63872F" w14:textId="0BF86C89" w:rsidR="00B53A19" w:rsidRDefault="00591A37" w:rsidP="00B53A19">
      <w:pPr>
        <w:pStyle w:val="BodyText"/>
        <w:tabs>
          <w:tab w:val="center" w:pos="4320"/>
        </w:tabs>
        <w:jc w:val="both"/>
      </w:pPr>
      <w:ins w:id="145" w:author="Kerry M Dooley" w:date="2017-02-10T19:20:00Z">
        <w:r>
          <w:t>The left</w:t>
        </w:r>
      </w:ins>
      <w:ins w:id="146" w:author="Kerry M Dooley" w:date="2017-02-10T19:21:00Z">
        <w:r>
          <w:t>-</w:t>
        </w:r>
      </w:ins>
      <w:ins w:id="147" w:author="Kerry M Dooley" w:date="2017-02-10T19:20:00Z">
        <w:r>
          <w:t>hand side of Equation (1) represents tracer mass in, the right</w:t>
        </w:r>
      </w:ins>
      <w:ins w:id="148" w:author="Kerry M Dooley" w:date="2017-02-10T19:21:00Z">
        <w:r>
          <w:t>-hand side mass out</w:t>
        </w:r>
        <w:proofErr w:type="gramStart"/>
        <w:r>
          <w:t xml:space="preserve">,  </w:t>
        </w:r>
      </w:ins>
      <w:r w:rsidR="00B53A19">
        <w:rPr>
          <w:i/>
        </w:rPr>
        <w:t>E</w:t>
      </w:r>
      <w:proofErr w:type="gramEnd"/>
      <w:r w:rsidR="00B53A19">
        <w:t>(</w:t>
      </w:r>
      <w:r w:rsidR="00B53A19">
        <w:rPr>
          <w:i/>
        </w:rPr>
        <w:t>t</w:t>
      </w:r>
      <w:r w:rsidR="00B53A19">
        <w:t xml:space="preserve">) is the </w:t>
      </w:r>
      <w:ins w:id="149" w:author="Kerry M Dooley" w:date="2017-02-10T19:21:00Z">
        <w:r>
          <w:t>bed-exiting</w:t>
        </w:r>
      </w:ins>
      <w:commentRangeStart w:id="150"/>
      <w:del w:id="151" w:author="Kerry M Dooley" w:date="2017-02-10T19:21:00Z">
        <w:r w:rsidR="00B53A19" w:rsidDel="00591A37">
          <w:delText>externa</w:delText>
        </w:r>
      </w:del>
      <w:commentRangeEnd w:id="150"/>
      <w:r w:rsidR="00470E1E">
        <w:rPr>
          <w:rStyle w:val="CommentReference"/>
        </w:rPr>
        <w:commentReference w:id="150"/>
      </w:r>
      <w:del w:id="152" w:author="Kerry M Dooley" w:date="2017-02-10T19:21:00Z">
        <w:r w:rsidR="00B53A19" w:rsidDel="00591A37">
          <w:delText>l</w:delText>
        </w:r>
      </w:del>
      <w:r w:rsidR="00B53A19">
        <w:t xml:space="preserve"> residence time distribution (RTD), a probability </w:t>
      </w:r>
      <w:del w:id="153" w:author="Kerry M Dooley" w:date="2017-02-10T19:22:00Z">
        <w:r w:rsidR="00B53A19" w:rsidDel="00081188">
          <w:delText>distributio</w:delText>
        </w:r>
      </w:del>
      <w:ins w:id="154" w:author="Kerry M Dooley" w:date="2017-02-10T19:22:00Z">
        <w:r w:rsidR="00081188">
          <w:t xml:space="preserve">distribution.  </w:t>
        </w:r>
      </w:ins>
      <w:ins w:id="155" w:author="Kerry M Dooley" w:date="2017-02-10T19:23:00Z">
        <w:r w:rsidR="00081188">
          <w:t>U</w:t>
        </w:r>
      </w:ins>
      <w:ins w:id="156" w:author="Jaren Lee" w:date="2017-02-07T15:41:00Z">
        <w:r w:rsidR="00A341FF">
          <w:t>sing Eq</w:t>
        </w:r>
      </w:ins>
      <w:ins w:id="157" w:author="Kerry M Dooley" w:date="2017-02-10T19:23:00Z">
        <w:r w:rsidR="00081188">
          <w:t xml:space="preserve">uation </w:t>
        </w:r>
      </w:ins>
      <w:ins w:id="158" w:author="Jaren Lee" w:date="2017-02-07T15:41:00Z">
        <w:r w:rsidR="00A341FF">
          <w:t>1</w:t>
        </w:r>
      </w:ins>
      <w:ins w:id="159" w:author="Kerry M Dooley" w:date="2017-02-10T19:23:00Z">
        <w:r w:rsidR="00081188">
          <w:t xml:space="preserve"> for the integral</w:t>
        </w:r>
      </w:ins>
      <w:ins w:id="160" w:author="Jaren Lee" w:date="2017-02-10T09:44:00Z">
        <w:r w:rsidR="00425037">
          <w:t>,</w:t>
        </w:r>
      </w:ins>
      <w:ins w:id="161" w:author="Jaren Lee" w:date="2017-02-10T09:45:00Z">
        <w:r w:rsidR="00425037">
          <w:t xml:space="preserve"> </w:t>
        </w:r>
      </w:ins>
      <w:ins w:id="162" w:author="Jaren Lee" w:date="2017-02-10T09:44:00Z">
        <w:r w:rsidR="00425037">
          <w:t>it</w:t>
        </w:r>
      </w:ins>
      <w:ins w:id="163" w:author="Jaren Lee" w:date="2017-02-07T15:41:00Z">
        <w:r w:rsidR="00A341FF">
          <w:t xml:space="preserve"> can be </w:t>
        </w:r>
      </w:ins>
      <w:r w:rsidR="00B53A19">
        <w:t xml:space="preserve">calculated </w:t>
      </w:r>
      <w:commentRangeStart w:id="164"/>
      <w:r w:rsidR="00B53A19">
        <w:t>as</w:t>
      </w:r>
      <w:commentRangeEnd w:id="164"/>
      <w:r w:rsidR="00190738">
        <w:rPr>
          <w:rStyle w:val="CommentReference"/>
        </w:rPr>
        <w:commentReference w:id="164"/>
      </w:r>
      <w:r w:rsidR="00B53A19">
        <w:t>:</w:t>
      </w:r>
    </w:p>
    <w:p w14:paraId="4445FC94" w14:textId="2F947036" w:rsidR="00B53A19" w:rsidRDefault="00B53A19" w:rsidP="00B53A19">
      <w:pPr>
        <w:pStyle w:val="BodyText"/>
        <w:tabs>
          <w:tab w:val="center" w:pos="4320"/>
        </w:tabs>
        <w:jc w:val="both"/>
      </w:pPr>
      <w:r>
        <w:tab/>
      </w:r>
      <w:r w:rsidR="00F7121B">
        <w:rPr>
          <w:noProof/>
          <w:position w:val="-46"/>
        </w:rPr>
        <w:drawing>
          <wp:inline distT="0" distB="0" distL="0" distR="0" wp14:anchorId="3E8636C7" wp14:editId="4008E05F">
            <wp:extent cx="1887220" cy="570865"/>
            <wp:effectExtent l="0" t="0" r="0" b="635"/>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87220" cy="570865"/>
                    </a:xfrm>
                    <a:prstGeom prst="rect">
                      <a:avLst/>
                    </a:prstGeom>
                    <a:noFill/>
                    <a:ln>
                      <a:noFill/>
                    </a:ln>
                  </pic:spPr>
                </pic:pic>
              </a:graphicData>
            </a:graphic>
          </wp:inline>
        </w:drawing>
      </w:r>
      <w:r>
        <w:tab/>
      </w:r>
      <w:r>
        <w:tab/>
        <w:t>(2)</w:t>
      </w:r>
    </w:p>
    <w:p w14:paraId="1AF8C118" w14:textId="4A25F5DB" w:rsidR="00255A7F" w:rsidRDefault="00B53A19" w:rsidP="00B53A19">
      <w:pPr>
        <w:pStyle w:val="BodyText"/>
        <w:tabs>
          <w:tab w:val="center" w:pos="4320"/>
        </w:tabs>
        <w:jc w:val="both"/>
      </w:pPr>
      <w:proofErr w:type="gramStart"/>
      <w:r>
        <w:rPr>
          <w:i/>
        </w:rPr>
        <w:t>E</w:t>
      </w:r>
      <w:r>
        <w:t>(</w:t>
      </w:r>
      <w:proofErr w:type="gramEnd"/>
      <w:r>
        <w:rPr>
          <w:i/>
        </w:rPr>
        <w:t>t</w:t>
      </w:r>
      <w:r>
        <w:t>)</w:t>
      </w:r>
      <w:proofErr w:type="spellStart"/>
      <w:r>
        <w:rPr>
          <w:i/>
        </w:rPr>
        <w:t>dt</w:t>
      </w:r>
      <w:proofErr w:type="spellEnd"/>
      <w:r>
        <w:t xml:space="preserve"> is the fraction (probability) of molecules in the exit stream of residence time between </w:t>
      </w:r>
      <w:r>
        <w:rPr>
          <w:i/>
        </w:rPr>
        <w:t xml:space="preserve">t </w:t>
      </w:r>
      <w:r>
        <w:t xml:space="preserve">and </w:t>
      </w:r>
      <w:proofErr w:type="spellStart"/>
      <w:r>
        <w:rPr>
          <w:i/>
        </w:rPr>
        <w:t>t+dt</w:t>
      </w:r>
      <w:proofErr w:type="spellEnd"/>
      <w:r>
        <w:t xml:space="preserve">.  The terms E-curve and RTD are </w:t>
      </w:r>
      <w:ins w:id="165" w:author="Jaren Lee" w:date="2017-02-07T15:37:00Z">
        <w:r w:rsidR="00A341FF">
          <w:t>synonymous</w:t>
        </w:r>
      </w:ins>
      <w:r>
        <w:t xml:space="preserve">. </w:t>
      </w:r>
      <w:ins w:id="166" w:author="Kerry M Dooley" w:date="2017-02-10T19:24:00Z">
        <w:r w:rsidR="00081188">
          <w:t xml:space="preserve"> </w:t>
        </w:r>
      </w:ins>
      <w:r w:rsidR="00255A7F">
        <w:t xml:space="preserve">For </w:t>
      </w:r>
      <w:r w:rsidR="004B496B">
        <w:t xml:space="preserve">packed </w:t>
      </w:r>
      <w:r w:rsidR="00255A7F">
        <w:t>bed</w:t>
      </w:r>
      <w:r w:rsidR="004B496B">
        <w:t>s</w:t>
      </w:r>
      <w:r w:rsidR="00255A7F">
        <w:t xml:space="preserve">, the residence time is related to the void volume (product of total reactor volume </w:t>
      </w:r>
      <w:r w:rsidR="00255A7F">
        <w:rPr>
          <w:i/>
        </w:rPr>
        <w:t>V</w:t>
      </w:r>
      <w:r w:rsidR="00255A7F">
        <w:t xml:space="preserve"> and porosity </w:t>
      </w:r>
      <w:r w:rsidR="00255A7F">
        <w:rPr>
          <w:i/>
        </w:rPr>
        <w:sym w:font="Symbol" w:char="F065"/>
      </w:r>
      <w:r w:rsidR="00255A7F">
        <w:rPr>
          <w:iCs/>
        </w:rPr>
        <w:t>)</w:t>
      </w:r>
      <w:r w:rsidR="003B1EFC">
        <w:rPr>
          <w:iCs/>
        </w:rPr>
        <w:t xml:space="preserve"> divided by volumetric flow rate Q</w:t>
      </w:r>
      <w:r w:rsidR="00255A7F">
        <w:t xml:space="preserve">. </w:t>
      </w:r>
      <w:commentRangeStart w:id="167"/>
      <w:del w:id="168" w:author="Jaren Lee" w:date="2017-02-07T15:41:00Z">
        <w:r w:rsidR="00F45110" w:rsidDel="00A341FF">
          <w:delText>W</w:delText>
        </w:r>
        <w:commentRangeEnd w:id="167"/>
        <w:r w:rsidR="00190738" w:rsidDel="00A341FF">
          <w:rPr>
            <w:rStyle w:val="CommentReference"/>
          </w:rPr>
          <w:commentReference w:id="167"/>
        </w:r>
        <w:r w:rsidR="00255A7F" w:rsidDel="00A341FF">
          <w:delText xml:space="preserve">e can define </w:delText>
        </w:r>
      </w:del>
      <w:ins w:id="169" w:author="Jaren Lee" w:date="2017-02-07T15:41:00Z">
        <w:r w:rsidR="00A341FF">
          <w:t>T</w:t>
        </w:r>
      </w:ins>
      <w:del w:id="170" w:author="Jaren Lee" w:date="2017-02-07T15:41:00Z">
        <w:r w:rsidR="00255A7F" w:rsidDel="00A341FF">
          <w:delText>t</w:delText>
        </w:r>
      </w:del>
      <w:r w:rsidR="00255A7F">
        <w:t xml:space="preserve">he mean residence time </w:t>
      </w:r>
      <w:r w:rsidR="003B1EFC">
        <w:sym w:font="Symbol" w:char="F074"/>
      </w:r>
      <w:r w:rsidR="003B1EFC">
        <w:t xml:space="preserve"> </w:t>
      </w:r>
      <w:ins w:id="171" w:author="Jaren Lee" w:date="2017-02-07T15:41:00Z">
        <w:r w:rsidR="00A341FF">
          <w:t xml:space="preserve">can be defined </w:t>
        </w:r>
      </w:ins>
      <w:r w:rsidR="00255A7F">
        <w:t>and relate</w:t>
      </w:r>
      <w:ins w:id="172" w:author="Jaren Lee" w:date="2017-02-07T15:42:00Z">
        <w:r w:rsidR="00A341FF">
          <w:t>d</w:t>
        </w:r>
      </w:ins>
      <w:del w:id="173" w:author="Jaren Lee" w:date="2017-02-07T15:42:00Z">
        <w:r w:rsidR="00255A7F" w:rsidDel="00A341FF">
          <w:delText xml:space="preserve"> it</w:delText>
        </w:r>
      </w:del>
      <w:r w:rsidR="00255A7F">
        <w:t xml:space="preserve"> to </w:t>
      </w:r>
      <w:r w:rsidR="00255A7F">
        <w:rPr>
          <w:i/>
        </w:rPr>
        <w:t>E</w:t>
      </w:r>
      <w:r w:rsidR="00255A7F">
        <w:t>(</w:t>
      </w:r>
      <w:r w:rsidR="00255A7F">
        <w:rPr>
          <w:i/>
        </w:rPr>
        <w:t>t</w:t>
      </w:r>
      <w:r w:rsidR="00255A7F">
        <w:t>)</w:t>
      </w:r>
      <w:proofErr w:type="spellStart"/>
      <w:r w:rsidR="004B496B" w:rsidRPr="004B496B">
        <w:rPr>
          <w:i/>
        </w:rPr>
        <w:t>dt</w:t>
      </w:r>
      <w:proofErr w:type="spellEnd"/>
      <w:r w:rsidR="004B496B">
        <w:t>, the probability a given molecule entering the bed at t = 0  will exit at t</w:t>
      </w:r>
      <w:r w:rsidR="00255A7F">
        <w:t>:</w:t>
      </w:r>
    </w:p>
    <w:p w14:paraId="37319A57" w14:textId="47BED40E" w:rsidR="00A55482" w:rsidRDefault="00255A7F" w:rsidP="004B496B">
      <w:pPr>
        <w:jc w:val="both"/>
      </w:pPr>
      <w:r>
        <w:tab/>
      </w:r>
      <w:r w:rsidR="00D835C5">
        <w:tab/>
      </w:r>
      <w:r w:rsidR="00D835C5">
        <w:tab/>
      </w:r>
      <w:r w:rsidR="00D835C5">
        <w:tab/>
      </w:r>
      <w:r w:rsidR="003B1EFC" w:rsidRPr="003B1EFC">
        <w:rPr>
          <w:position w:val="-32"/>
        </w:rPr>
        <w:object w:dxaOrig="2360" w:dyaOrig="760" w14:anchorId="047516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95pt;height:36.95pt" o:ole="" fillcolor="window">
            <v:imagedata r:id="rId12" o:title=""/>
          </v:shape>
          <o:OLEObject Type="Embed" ProgID="Equation.3" ShapeID="_x0000_i1025" DrawAspect="Content" ObjectID="_1549093290" r:id="rId13"/>
        </w:object>
      </w:r>
      <w:r w:rsidR="00D835C5">
        <w:tab/>
      </w:r>
      <w:r w:rsidR="00D835C5">
        <w:tab/>
      </w:r>
      <w:r w:rsidR="00D835C5">
        <w:tab/>
        <w:t>(3)</w:t>
      </w:r>
    </w:p>
    <w:p w14:paraId="75D8352C" w14:textId="555AC307" w:rsidR="000422B2" w:rsidRDefault="000422B2" w:rsidP="004B496B">
      <w:pPr>
        <w:jc w:val="both"/>
      </w:pPr>
      <w:r>
        <w:t>As seen from Eq</w:t>
      </w:r>
      <w:ins w:id="174" w:author="Kerry M Dooley" w:date="2017-02-10T19:26:00Z">
        <w:r w:rsidR="00081188">
          <w:t>uation</w:t>
        </w:r>
      </w:ins>
      <w:del w:id="175" w:author="Kerry M Dooley" w:date="2017-02-10T19:26:00Z">
        <w:r w:rsidDel="00081188">
          <w:delText>.</w:delText>
        </w:r>
      </w:del>
      <w:r>
        <w:t xml:space="preserve"> </w:t>
      </w:r>
      <w:del w:id="176" w:author="Kerry M Dooley" w:date="2017-02-13T10:40:00Z">
        <w:r w:rsidDel="00B9266F">
          <w:delText>(</w:delText>
        </w:r>
      </w:del>
      <w:r>
        <w:t>3</w:t>
      </w:r>
      <w:del w:id="177" w:author="Kerry M Dooley" w:date="2017-02-13T10:40:00Z">
        <w:r w:rsidDel="00B9266F">
          <w:delText>)</w:delText>
        </w:r>
      </w:del>
      <w:r>
        <w:t xml:space="preserve">, </w:t>
      </w:r>
      <w:proofErr w:type="gramStart"/>
      <w:r>
        <w:t>E(</w:t>
      </w:r>
      <w:proofErr w:type="gramEnd"/>
      <w:r>
        <w:t xml:space="preserve">t) has units of inverse </w:t>
      </w:r>
      <w:commentRangeStart w:id="178"/>
      <w:commentRangeStart w:id="179"/>
      <w:r>
        <w:t>time</w:t>
      </w:r>
      <w:commentRangeEnd w:id="178"/>
      <w:r w:rsidR="00683004">
        <w:rPr>
          <w:rStyle w:val="CommentReference"/>
        </w:rPr>
        <w:commentReference w:id="178"/>
      </w:r>
      <w:commentRangeEnd w:id="179"/>
      <w:r w:rsidR="00081188">
        <w:rPr>
          <w:rStyle w:val="CommentReference"/>
        </w:rPr>
        <w:commentReference w:id="179"/>
      </w:r>
      <w:r>
        <w:t>.  Sometimes the dimensionless E-curve is plotted instead of the E-</w:t>
      </w:r>
      <w:commentRangeStart w:id="180"/>
      <w:commentRangeStart w:id="181"/>
      <w:r>
        <w:t>curve</w:t>
      </w:r>
      <w:commentRangeEnd w:id="180"/>
      <w:r w:rsidR="00683004">
        <w:rPr>
          <w:rStyle w:val="CommentReference"/>
        </w:rPr>
        <w:commentReference w:id="180"/>
      </w:r>
      <w:commentRangeEnd w:id="181"/>
      <w:r w:rsidR="000139BE">
        <w:rPr>
          <w:rStyle w:val="CommentReference"/>
        </w:rPr>
        <w:commentReference w:id="181"/>
      </w:r>
      <w:r>
        <w:t xml:space="preserve">.  This dimensionless E-curve, </w:t>
      </w:r>
      <w:proofErr w:type="gramStart"/>
      <w:r>
        <w:t>E(</w:t>
      </w:r>
      <w:proofErr w:type="gramEnd"/>
      <w:r>
        <w:t>t/</w:t>
      </w:r>
      <w:r>
        <w:sym w:font="Symbol" w:char="F074"/>
      </w:r>
      <w:r>
        <w:t xml:space="preserve">) is obtained by multiplying the E-curve by </w:t>
      </w:r>
      <w:r>
        <w:sym w:font="Symbol" w:char="F074"/>
      </w:r>
      <w:r>
        <w:t>.</w:t>
      </w:r>
      <w:ins w:id="182" w:author="Kerry" w:date="2017-02-19T19:22:00Z">
        <w:r w:rsidR="000139BE">
          <w:t xml:space="preserve">  Its average is 1.</w:t>
        </w:r>
      </w:ins>
    </w:p>
    <w:p w14:paraId="34154110" w14:textId="77777777" w:rsidR="009E76FE" w:rsidRDefault="004E2ECD" w:rsidP="004B496B">
      <w:pPr>
        <w:jc w:val="both"/>
        <w:rPr>
          <w:ins w:id="183" w:author="Jaren Lee" w:date="2017-02-07T15:48:00Z"/>
        </w:rPr>
      </w:pPr>
      <w:r w:rsidRPr="004E2ECD">
        <w:lastRenderedPageBreak/>
        <w:t>A</w:t>
      </w:r>
      <w:r w:rsidR="00B53626">
        <w:t>nother</w:t>
      </w:r>
      <w:r w:rsidRPr="004E2ECD">
        <w:t xml:space="preserve"> good way to quantify the deviation from plug flow</w:t>
      </w:r>
      <w:r w:rsidR="00B53626">
        <w:t xml:space="preserve"> (the “dispersion”) </w:t>
      </w:r>
      <w:r w:rsidRPr="004E2ECD">
        <w:t xml:space="preserve">is to </w:t>
      </w:r>
      <w:commentRangeStart w:id="184"/>
      <w:r w:rsidRPr="004E2ECD">
        <w:t>compute the variance of the E-curve (</w:t>
      </w:r>
      <w:r w:rsidRPr="004E2ECD">
        <w:sym w:font="Symbol" w:char="F073"/>
      </w:r>
      <w:r w:rsidRPr="004E2ECD">
        <w:rPr>
          <w:vertAlign w:val="superscript"/>
        </w:rPr>
        <w:t>2</w:t>
      </w:r>
      <w:r w:rsidRPr="004E2ECD">
        <w:t>)</w:t>
      </w:r>
      <w:commentRangeEnd w:id="184"/>
      <w:r w:rsidR="00801B00">
        <w:rPr>
          <w:rStyle w:val="CommentReference"/>
        </w:rPr>
        <w:commentReference w:id="184"/>
      </w:r>
      <w:r w:rsidRPr="004E2ECD">
        <w:t xml:space="preserve"> divided by </w:t>
      </w:r>
      <w:r w:rsidR="00B53A19">
        <w:t>its</w:t>
      </w:r>
      <w:r w:rsidRPr="004E2ECD">
        <w:t xml:space="preserve"> mean squared. </w:t>
      </w:r>
    </w:p>
    <w:p w14:paraId="115B3D1D" w14:textId="607A76D3" w:rsidR="009E76FE" w:rsidRPr="009E76FE" w:rsidRDefault="009E76FE">
      <w:pPr>
        <w:rPr>
          <w:ins w:id="185" w:author="Jaren Lee" w:date="2017-02-07T15:48:00Z"/>
        </w:rPr>
        <w:pPrChange w:id="186" w:author="Jaren Lee" w:date="2017-02-07T15:51:00Z">
          <w:pPr>
            <w:jc w:val="both"/>
          </w:pPr>
        </w:pPrChange>
      </w:pPr>
      <w:ins w:id="187" w:author="Jaren Lee" w:date="2017-02-07T15:51:00Z">
        <w:r>
          <w:rPr>
            <w:rFonts w:eastAsiaTheme="minorEastAsia"/>
          </w:rPr>
          <w:t xml:space="preserve">                                                                      </w:t>
        </w:r>
      </w:ins>
      <m:oMath>
        <m:sSup>
          <m:sSupPr>
            <m:ctrlPr>
              <w:ins w:id="188" w:author="Jaren Lee" w:date="2017-02-07T15:48:00Z">
                <w:rPr>
                  <w:rFonts w:ascii="Cambria Math" w:hAnsi="Cambria Math"/>
                  <w:i/>
                </w:rPr>
              </w:ins>
            </m:ctrlPr>
          </m:sSupPr>
          <m:e>
            <m:r>
              <w:ins w:id="189" w:author="Jaren Lee" w:date="2017-02-07T15:48:00Z">
                <w:rPr>
                  <w:rFonts w:ascii="Cambria Math" w:hAnsi="Cambria Math"/>
                </w:rPr>
                <m:t>σ</m:t>
              </w:ins>
            </m:r>
          </m:e>
          <m:sup>
            <m:r>
              <w:ins w:id="190" w:author="Jaren Lee" w:date="2017-02-07T15:48:00Z">
                <w:rPr>
                  <w:rFonts w:ascii="Cambria Math" w:hAnsi="Cambria Math"/>
                </w:rPr>
                <m:t>2</m:t>
              </w:ins>
            </m:r>
          </m:sup>
        </m:sSup>
        <m:r>
          <w:ins w:id="191" w:author="Jaren Lee" w:date="2017-02-07T15:48:00Z">
            <w:rPr>
              <w:rFonts w:ascii="Cambria Math" w:hAnsi="Cambria Math"/>
            </w:rPr>
            <m:t>=</m:t>
          </w:ins>
        </m:r>
        <m:nary>
          <m:naryPr>
            <m:limLoc m:val="subSup"/>
            <m:ctrlPr>
              <w:ins w:id="192" w:author="Jaren Lee" w:date="2017-02-10T11:09:00Z">
                <w:rPr>
                  <w:rFonts w:ascii="Cambria Math" w:hAnsi="Cambria Math"/>
                  <w:i/>
                </w:rPr>
              </w:ins>
            </m:ctrlPr>
          </m:naryPr>
          <m:sub>
            <m:r>
              <w:ins w:id="193" w:author="Jaren Lee" w:date="2017-02-10T11:09:00Z">
                <w:rPr>
                  <w:rFonts w:ascii="Cambria Math" w:hAnsi="Cambria Math"/>
                </w:rPr>
                <m:t>0</m:t>
              </w:ins>
            </m:r>
          </m:sub>
          <m:sup>
            <m:r>
              <w:ins w:id="194" w:author="Jaren Lee" w:date="2017-02-10T11:09:00Z">
                <w:rPr>
                  <w:rFonts w:ascii="Cambria Math" w:hAnsi="Cambria Math"/>
                </w:rPr>
                <m:t>∞</m:t>
              </w:ins>
            </m:r>
          </m:sup>
          <m:e>
            <m:sSup>
              <m:sSupPr>
                <m:ctrlPr>
                  <w:ins w:id="195" w:author="Jaren Lee" w:date="2017-02-10T11:10:00Z">
                    <w:rPr>
                      <w:rFonts w:ascii="Cambria Math" w:hAnsi="Cambria Math"/>
                      <w:i/>
                    </w:rPr>
                  </w:ins>
                </m:ctrlPr>
              </m:sSupPr>
              <m:e>
                <m:r>
                  <w:ins w:id="196" w:author="Jaren Lee" w:date="2017-02-10T11:10:00Z">
                    <w:rPr>
                      <w:rFonts w:ascii="Cambria Math" w:hAnsi="Cambria Math"/>
                    </w:rPr>
                    <m:t>(t-τ)</m:t>
                  </w:ins>
                </m:r>
              </m:e>
              <m:sup>
                <m:r>
                  <w:ins w:id="197" w:author="Jaren Lee" w:date="2017-02-10T11:10:00Z">
                    <w:rPr>
                      <w:rFonts w:ascii="Cambria Math" w:hAnsi="Cambria Math"/>
                    </w:rPr>
                    <m:t>2</m:t>
                  </w:ins>
                </m:r>
              </m:sup>
            </m:sSup>
            <m:r>
              <w:ins w:id="198" w:author="Jaren Lee" w:date="2017-02-10T11:09:00Z">
                <w:rPr>
                  <w:rFonts w:ascii="Cambria Math" w:hAnsi="Cambria Math"/>
                </w:rPr>
                <m:t>E</m:t>
              </w:ins>
            </m:r>
            <m:d>
              <m:dPr>
                <m:ctrlPr>
                  <w:ins w:id="199" w:author="Jaren Lee" w:date="2017-02-10T11:09:00Z">
                    <w:rPr>
                      <w:rFonts w:ascii="Cambria Math" w:hAnsi="Cambria Math"/>
                      <w:i/>
                    </w:rPr>
                  </w:ins>
                </m:ctrlPr>
              </m:dPr>
              <m:e>
                <m:r>
                  <w:ins w:id="200" w:author="Jaren Lee" w:date="2017-02-10T11:09:00Z">
                    <w:rPr>
                      <w:rFonts w:ascii="Cambria Math" w:hAnsi="Cambria Math"/>
                    </w:rPr>
                    <m:t>t</m:t>
                  </w:ins>
                </m:r>
              </m:e>
            </m:d>
            <m:r>
              <w:ins w:id="201" w:author="Jaren Lee" w:date="2017-02-10T11:09:00Z">
                <w:rPr>
                  <w:rFonts w:ascii="Cambria Math" w:hAnsi="Cambria Math"/>
                </w:rPr>
                <m:t>dt</m:t>
              </w:ins>
            </m:r>
          </m:e>
        </m:nary>
      </m:oMath>
      <w:ins w:id="202" w:author="Jaren Lee" w:date="2017-02-07T15:51:00Z">
        <w:r>
          <w:rPr>
            <w:rFonts w:eastAsiaTheme="minorEastAsia"/>
          </w:rPr>
          <w:tab/>
        </w:r>
      </w:ins>
      <w:ins w:id="203" w:author="Jaren Lee" w:date="2017-02-07T15:50:00Z">
        <w:r>
          <w:rPr>
            <w:rFonts w:eastAsiaTheme="minorEastAsia"/>
          </w:rPr>
          <w:tab/>
        </w:r>
      </w:ins>
      <w:ins w:id="204" w:author="Jaren Lee" w:date="2017-02-07T15:51:00Z">
        <w:r>
          <w:rPr>
            <w:rFonts w:eastAsiaTheme="minorEastAsia"/>
          </w:rPr>
          <w:t xml:space="preserve">   </w:t>
        </w:r>
      </w:ins>
      <w:ins w:id="205" w:author="Jaren Lee" w:date="2017-02-07T15:50:00Z">
        <w:r>
          <w:rPr>
            <w:rFonts w:eastAsiaTheme="minorEastAsia"/>
          </w:rPr>
          <w:t>(4)</w:t>
        </w:r>
      </w:ins>
    </w:p>
    <w:p w14:paraId="7447ED26" w14:textId="0B16DF9B" w:rsidR="004E2ECD" w:rsidRPr="004E2ECD" w:rsidRDefault="00C77888" w:rsidP="004B496B">
      <w:pPr>
        <w:jc w:val="both"/>
      </w:pPr>
      <w:r w:rsidRPr="009E76FE">
        <w:t>T</w:t>
      </w:r>
      <w:r w:rsidR="004E2ECD" w:rsidRPr="009E76FE">
        <w:t>his</w:t>
      </w:r>
      <w:r w:rsidR="004E2ECD" w:rsidRPr="004E2ECD">
        <w:t xml:space="preserve"> quantity should be invariant with respect to flow rate for a packed bed, </w:t>
      </w:r>
      <w:r w:rsidR="00B53626">
        <w:t>if</w:t>
      </w:r>
      <w:r w:rsidR="004E2ECD" w:rsidRPr="004E2ECD">
        <w:t xml:space="preserve"> maldistribution </w:t>
      </w:r>
      <w:r w:rsidR="00B53626">
        <w:t>is not present</w:t>
      </w:r>
      <w:r w:rsidR="004E2ECD" w:rsidRPr="004E2ECD">
        <w:t xml:space="preserve">.  The range of values </w:t>
      </w:r>
      <w:r w:rsidR="00E55596">
        <w:t xml:space="preserve">due to molecular diffusion only </w:t>
      </w:r>
      <w:r w:rsidR="004E2ECD" w:rsidRPr="004E2ECD">
        <w:t>should be:</w:t>
      </w:r>
    </w:p>
    <w:p w14:paraId="24234872" w14:textId="3C5F78C1" w:rsidR="00255A7F" w:rsidRDefault="00F7121B" w:rsidP="004B496B">
      <w:pPr>
        <w:ind w:firstLine="720"/>
        <w:jc w:val="both"/>
      </w:pPr>
      <w:r>
        <w:rPr>
          <w:noProof/>
        </w:rPr>
        <w:drawing>
          <wp:inline distT="0" distB="0" distL="0" distR="0" wp14:anchorId="101BECEC" wp14:editId="63E752C7">
            <wp:extent cx="116840" cy="2051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6840" cy="205105"/>
                    </a:xfrm>
                    <a:prstGeom prst="rect">
                      <a:avLst/>
                    </a:prstGeom>
                    <a:noFill/>
                    <a:ln>
                      <a:noFill/>
                    </a:ln>
                  </pic:spPr>
                </pic:pic>
              </a:graphicData>
            </a:graphic>
          </wp:inline>
        </w:drawing>
      </w:r>
      <w:r w:rsidR="00D835C5">
        <w:tab/>
      </w:r>
      <w:r w:rsidR="00D835C5">
        <w:tab/>
      </w:r>
      <w:r>
        <w:rPr>
          <w:noProof/>
          <w:position w:val="-30"/>
        </w:rPr>
        <w:drawing>
          <wp:inline distT="0" distB="0" distL="0" distR="0" wp14:anchorId="1A5CC6EB" wp14:editId="4D911683">
            <wp:extent cx="2523490" cy="467995"/>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23490" cy="467995"/>
                    </a:xfrm>
                    <a:prstGeom prst="rect">
                      <a:avLst/>
                    </a:prstGeom>
                    <a:noFill/>
                    <a:ln>
                      <a:noFill/>
                    </a:ln>
                  </pic:spPr>
                </pic:pic>
              </a:graphicData>
            </a:graphic>
          </wp:inline>
        </w:drawing>
      </w:r>
      <w:r w:rsidR="00D835C5">
        <w:tab/>
      </w:r>
      <w:r w:rsidR="00D835C5">
        <w:tab/>
        <w:t>(</w:t>
      </w:r>
      <w:ins w:id="206" w:author="Jaren Lee" w:date="2017-02-07T15:51:00Z">
        <w:r w:rsidR="009E76FE">
          <w:t>5</w:t>
        </w:r>
      </w:ins>
      <w:del w:id="207" w:author="Jaren Lee" w:date="2017-02-07T15:51:00Z">
        <w:r w:rsidR="00D835C5" w:rsidDel="009E76FE">
          <w:delText>4</w:delText>
        </w:r>
      </w:del>
      <w:r w:rsidR="00D835C5">
        <w:t>)</w:t>
      </w:r>
    </w:p>
    <w:p w14:paraId="3EFAD89D" w14:textId="554DA3F0" w:rsidR="00B53626" w:rsidRDefault="004E2ECD" w:rsidP="00B53626">
      <w:pPr>
        <w:jc w:val="both"/>
      </w:pPr>
      <w:proofErr w:type="gramStart"/>
      <w:r w:rsidRPr="004E2ECD">
        <w:t>for</w:t>
      </w:r>
      <w:proofErr w:type="gramEnd"/>
      <w:r w:rsidRPr="004E2ECD">
        <w:t xml:space="preserve"> </w:t>
      </w:r>
      <w:commentRangeStart w:id="208"/>
      <w:commentRangeStart w:id="209"/>
      <w:r w:rsidRPr="004E2ECD">
        <w:t>Re</w:t>
      </w:r>
      <w:r w:rsidRPr="004E2ECD">
        <w:rPr>
          <w:vertAlign w:val="subscript"/>
        </w:rPr>
        <w:t>p</w:t>
      </w:r>
      <w:r w:rsidRPr="004E2ECD">
        <w:t xml:space="preserve"> &lt; 40, where </w:t>
      </w:r>
      <w:r w:rsidR="003B1EFC">
        <w:t>Re</w:t>
      </w:r>
      <w:r w:rsidR="003B1EFC" w:rsidRPr="003B1EFC">
        <w:rPr>
          <w:vertAlign w:val="subscript"/>
        </w:rPr>
        <w:t>p</w:t>
      </w:r>
      <w:r w:rsidR="003B1EFC">
        <w:t xml:space="preserve"> is the particle Reynolds number</w:t>
      </w:r>
      <w:commentRangeEnd w:id="208"/>
      <w:r w:rsidR="00801B00">
        <w:rPr>
          <w:rStyle w:val="CommentReference"/>
        </w:rPr>
        <w:commentReference w:id="208"/>
      </w:r>
      <w:commentRangeEnd w:id="209"/>
      <w:r w:rsidR="00081188">
        <w:rPr>
          <w:rStyle w:val="CommentReference"/>
        </w:rPr>
        <w:commentReference w:id="209"/>
      </w:r>
      <w:r w:rsidR="003B1EFC">
        <w:t xml:space="preserve">, </w:t>
      </w:r>
      <w:proofErr w:type="spellStart"/>
      <w:r w:rsidRPr="004E2ECD">
        <w:t>d</w:t>
      </w:r>
      <w:r w:rsidRPr="004E2ECD">
        <w:rPr>
          <w:vertAlign w:val="subscript"/>
        </w:rPr>
        <w:t>p</w:t>
      </w:r>
      <w:proofErr w:type="spellEnd"/>
      <w:r w:rsidRPr="004E2ECD">
        <w:t xml:space="preserve"> the average particle</w:t>
      </w:r>
      <w:r w:rsidR="00C77888">
        <w:t xml:space="preserve"> diameter and L bed length.</w:t>
      </w:r>
      <w:r w:rsidR="00E55596">
        <w:t xml:space="preserve"> </w:t>
      </w:r>
      <w:commentRangeStart w:id="210"/>
      <w:r w:rsidR="00B53626">
        <w:t>G</w:t>
      </w:r>
      <w:r w:rsidR="00E55596">
        <w:t xml:space="preserve">reater values </w:t>
      </w:r>
      <w:commentRangeEnd w:id="210"/>
      <w:r w:rsidR="00801B00">
        <w:rPr>
          <w:rStyle w:val="CommentReference"/>
        </w:rPr>
        <w:commentReference w:id="210"/>
      </w:r>
      <w:ins w:id="211" w:author="Jaren Lee" w:date="2017-02-07T15:55:00Z">
        <w:r w:rsidR="009E76FE">
          <w:t xml:space="preserve">of experimental </w:t>
        </w:r>
        <w:r w:rsidR="009E76FE">
          <w:sym w:font="Symbol" w:char="F073"/>
        </w:r>
        <w:r w:rsidR="009E76FE" w:rsidRPr="00B53626">
          <w:rPr>
            <w:vertAlign w:val="superscript"/>
          </w:rPr>
          <w:t>2</w:t>
        </w:r>
        <w:r w:rsidR="009E76FE">
          <w:rPr>
            <w:vertAlign w:val="superscript"/>
          </w:rPr>
          <w:t xml:space="preserve"> </w:t>
        </w:r>
        <w:r w:rsidR="009E76FE">
          <w:t>than</w:t>
        </w:r>
      </w:ins>
      <w:ins w:id="212" w:author="Kerry M Dooley" w:date="2017-02-10T19:33:00Z">
        <w:r w:rsidR="00F44EA6">
          <w:t xml:space="preserve"> predicted by Equation 5 </w:t>
        </w:r>
      </w:ins>
      <w:del w:id="213" w:author="Kerry M Dooley" w:date="2017-02-10T19:33:00Z">
        <w:r w:rsidR="00B53626" w:rsidDel="00F44EA6">
          <w:delText xml:space="preserve">of </w:delText>
        </w:r>
        <w:r w:rsidR="00B53626" w:rsidDel="00F44EA6">
          <w:sym w:font="Symbol" w:char="F073"/>
        </w:r>
        <w:r w:rsidR="00B53626" w:rsidRPr="00B53626" w:rsidDel="00F44EA6">
          <w:rPr>
            <w:vertAlign w:val="superscript"/>
          </w:rPr>
          <w:delText>2</w:delText>
        </w:r>
        <w:r w:rsidR="00B53626" w:rsidDel="00F44EA6">
          <w:delText>/</w:delText>
        </w:r>
        <w:r w:rsidR="00B53626" w:rsidDel="00F44EA6">
          <w:sym w:font="Symbol" w:char="F074"/>
        </w:r>
        <w:r w:rsidR="00B53626" w:rsidRPr="00B53626" w:rsidDel="00F44EA6">
          <w:rPr>
            <w:vertAlign w:val="superscript"/>
          </w:rPr>
          <w:delText>2</w:delText>
        </w:r>
      </w:del>
      <w:r w:rsidR="00B53626">
        <w:t xml:space="preserve"> and deviations from the Gaussian distribution </w:t>
      </w:r>
      <w:r w:rsidR="00E55596">
        <w:t>indicate flow maldistribution</w:t>
      </w:r>
      <w:r w:rsidR="00B53626">
        <w:t>, as does an</w:t>
      </w:r>
      <w:r w:rsidR="00C77888">
        <w:t xml:space="preserve"> </w:t>
      </w:r>
      <w:commentRangeStart w:id="214"/>
      <w:r w:rsidR="00B53626">
        <w:t xml:space="preserve">‘early’ peak in the </w:t>
      </w:r>
      <w:proofErr w:type="gramStart"/>
      <w:r w:rsidR="00B53626">
        <w:t>E(</w:t>
      </w:r>
      <w:proofErr w:type="gramEnd"/>
      <w:r w:rsidR="00B53626">
        <w:t xml:space="preserve">t)-curve, </w:t>
      </w:r>
      <w:ins w:id="215" w:author="Kerry M Dooley" w:date="2017-02-10T19:34:00Z">
        <w:r w:rsidR="00F44EA6">
          <w:t>or</w:t>
        </w:r>
      </w:ins>
      <w:del w:id="216" w:author="Kerry M Dooley" w:date="2017-02-10T19:34:00Z">
        <w:r w:rsidR="00B53626" w:rsidDel="00F44EA6">
          <w:delText>and</w:delText>
        </w:r>
      </w:del>
      <w:r w:rsidR="00B53626">
        <w:t xml:space="preserve"> a long tail</w:t>
      </w:r>
      <w:commentRangeEnd w:id="214"/>
      <w:ins w:id="217" w:author="Kerry M Dooley" w:date="2017-02-10T19:34:00Z">
        <w:r w:rsidR="00F44EA6">
          <w:t xml:space="preserve"> on the main peak</w:t>
        </w:r>
      </w:ins>
      <w:r w:rsidR="00E43445">
        <w:rPr>
          <w:rStyle w:val="CommentReference"/>
        </w:rPr>
        <w:commentReference w:id="214"/>
      </w:r>
      <w:r w:rsidR="00B53626">
        <w:t>.</w:t>
      </w:r>
    </w:p>
    <w:p w14:paraId="3B43FF68" w14:textId="36830316" w:rsidR="004E2ECD" w:rsidRDefault="003B1EFC" w:rsidP="004B496B">
      <w:pPr>
        <w:jc w:val="both"/>
      </w:pPr>
      <w:r>
        <w:t xml:space="preserve">In some cases, the nature </w:t>
      </w:r>
      <w:r w:rsidR="00B53626">
        <w:t xml:space="preserve">and magnitude </w:t>
      </w:r>
      <w:r>
        <w:t>of the maldistribution can be observed visually.</w:t>
      </w:r>
      <w:r w:rsidR="00B53626">
        <w:t xml:space="preserve"> This is especially true in two-phase flow.</w:t>
      </w:r>
    </w:p>
    <w:p w14:paraId="62C6079C" w14:textId="23ACFBC6" w:rsidR="009E76FE" w:rsidRDefault="006072B3" w:rsidP="003B1EFC">
      <w:pPr>
        <w:jc w:val="both"/>
        <w:rPr>
          <w:ins w:id="218" w:author="Jaren Lee" w:date="2017-02-07T15:56:00Z"/>
        </w:rPr>
      </w:pPr>
      <w:r>
        <w:t xml:space="preserve">Two </w:t>
      </w:r>
      <w:r w:rsidR="00FA0A31">
        <w:t xml:space="preserve">simple </w:t>
      </w:r>
      <w:r>
        <w:t>models exist for two phase flow, the homogenous model and the stratified model.</w:t>
      </w:r>
      <w:r w:rsidR="00FA0A31" w:rsidRPr="00FA0A31">
        <w:rPr>
          <w:vertAlign w:val="superscript"/>
        </w:rPr>
        <w:t>3,5</w:t>
      </w:r>
      <w:r>
        <w:t xml:space="preserve"> </w:t>
      </w:r>
      <w:commentRangeStart w:id="219"/>
      <w:r>
        <w:t xml:space="preserve">For homogeneous flow the basic assumptions are that </w:t>
      </w:r>
      <w:r w:rsidR="00B53A19">
        <w:t xml:space="preserve">the </w:t>
      </w:r>
      <w:ins w:id="220" w:author="Jaren Lee" w:date="2017-02-07T15:57:00Z">
        <w:r w:rsidR="009E76FE">
          <w:t>actual gas velocity, U</w:t>
        </w:r>
        <w:r w:rsidR="009E76FE">
          <w:rPr>
            <w:vertAlign w:val="subscript"/>
          </w:rPr>
          <w:t xml:space="preserve">G, </w:t>
        </w:r>
        <w:r w:rsidR="009E76FE">
          <w:t>actual liquid velocity, U</w:t>
        </w:r>
        <w:r w:rsidR="009E76FE">
          <w:rPr>
            <w:vertAlign w:val="subscript"/>
          </w:rPr>
          <w:t>L</w:t>
        </w:r>
        <w:r w:rsidR="009E76FE">
          <w:t xml:space="preserve"> and </w:t>
        </w:r>
      </w:ins>
      <w:ins w:id="221" w:author="Kerry M Dooley" w:date="2017-02-10T19:35:00Z">
        <w:r w:rsidR="00F44EA6">
          <w:t xml:space="preserve">averaged </w:t>
        </w:r>
      </w:ins>
      <w:ins w:id="222" w:author="Jaren Lee" w:date="2017-02-07T15:57:00Z">
        <w:r w:rsidR="009E76FE">
          <w:t xml:space="preserve">velocity of the liquid-gas mixture, </w:t>
        </w:r>
        <w:proofErr w:type="spellStart"/>
        <w:r w:rsidR="009E76FE">
          <w:t>U</w:t>
        </w:r>
      </w:ins>
      <w:ins w:id="223" w:author="Jaren Lee" w:date="2017-02-07T15:58:00Z">
        <w:r w:rsidR="00707881">
          <w:rPr>
            <w:vertAlign w:val="subscript"/>
          </w:rPr>
          <w:t>tp</w:t>
        </w:r>
        <w:proofErr w:type="spellEnd"/>
        <w:r w:rsidR="009E76FE">
          <w:t xml:space="preserve"> are </w:t>
        </w:r>
        <w:r w:rsidR="00707881">
          <w:t>equal</w:t>
        </w:r>
      </w:ins>
      <w:ins w:id="224" w:author="Jaren Lee" w:date="2017-02-07T15:59:00Z">
        <w:r w:rsidR="00707881">
          <w:t>:</w:t>
        </w:r>
      </w:ins>
      <w:del w:id="225" w:author="Jaren Lee" w:date="2017-02-07T15:58:00Z">
        <w:r w:rsidR="00B53A19" w:rsidDel="00707881">
          <w:delText xml:space="preserve">the velocities </w:delText>
        </w:r>
      </w:del>
    </w:p>
    <w:p w14:paraId="7FCDB67A" w14:textId="4F129C5F" w:rsidR="00707881" w:rsidRDefault="006072B3">
      <w:pPr>
        <w:ind w:left="2880" w:firstLine="720"/>
        <w:jc w:val="both"/>
        <w:rPr>
          <w:ins w:id="226" w:author="Jaren Lee" w:date="2017-02-07T15:58:00Z"/>
        </w:rPr>
        <w:pPrChange w:id="227" w:author="Jaren Lee" w:date="2017-02-07T15:58:00Z">
          <w:pPr>
            <w:jc w:val="both"/>
          </w:pPr>
        </w:pPrChange>
      </w:pPr>
      <w:commentRangeStart w:id="228"/>
      <w:r>
        <w:t>U</w:t>
      </w:r>
      <w:r>
        <w:rPr>
          <w:vertAlign w:val="subscript"/>
        </w:rPr>
        <w:t>L</w:t>
      </w:r>
      <w:r>
        <w:t xml:space="preserve"> = U</w:t>
      </w:r>
      <w:r>
        <w:rPr>
          <w:vertAlign w:val="subscript"/>
        </w:rPr>
        <w:t>G</w:t>
      </w:r>
      <w:r>
        <w:t xml:space="preserve"> = </w:t>
      </w:r>
      <w:commentRangeStart w:id="229"/>
      <w:proofErr w:type="spellStart"/>
      <w:r>
        <w:t>U</w:t>
      </w:r>
      <w:r>
        <w:rPr>
          <w:vertAlign w:val="subscript"/>
        </w:rPr>
        <w:t>tp</w:t>
      </w:r>
      <w:commentRangeEnd w:id="228"/>
      <w:proofErr w:type="spellEnd"/>
      <w:r w:rsidR="00592035">
        <w:rPr>
          <w:rStyle w:val="CommentReference"/>
        </w:rPr>
        <w:commentReference w:id="228"/>
      </w:r>
      <w:commentRangeEnd w:id="229"/>
      <w:r w:rsidR="007469D3">
        <w:rPr>
          <w:rStyle w:val="CommentReference"/>
        </w:rPr>
        <w:commentReference w:id="229"/>
      </w:r>
      <w:del w:id="230" w:author="Jaren Lee" w:date="2017-02-07T15:58:00Z">
        <w:r w:rsidDel="00707881">
          <w:delText>,</w:delText>
        </w:r>
      </w:del>
      <w:r>
        <w:t xml:space="preserve"> </w:t>
      </w:r>
      <w:ins w:id="231" w:author="Jaren Lee" w:date="2017-02-07T15:58:00Z">
        <w:r w:rsidR="00707881">
          <w:t xml:space="preserve">                                          (6)</w:t>
        </w:r>
      </w:ins>
    </w:p>
    <w:p w14:paraId="0E60336C" w14:textId="68AC981D" w:rsidR="006072B3" w:rsidRDefault="00707881" w:rsidP="003B1EFC">
      <w:pPr>
        <w:jc w:val="both"/>
      </w:pPr>
      <w:ins w:id="232" w:author="Jaren Lee" w:date="2017-02-07T15:59:00Z">
        <w:r>
          <w:t>Then</w:t>
        </w:r>
      </w:ins>
      <w:del w:id="233" w:author="Jaren Lee" w:date="2017-02-07T15:59:00Z">
        <w:r w:rsidR="006072B3" w:rsidDel="00707881">
          <w:delText>that</w:delText>
        </w:r>
      </w:del>
      <w:r w:rsidR="006072B3">
        <w:t xml:space="preserve"> the two-phase density is given by G/</w:t>
      </w:r>
      <w:proofErr w:type="spellStart"/>
      <w:r w:rsidR="006072B3">
        <w:t>U</w:t>
      </w:r>
      <w:r w:rsidR="006072B3">
        <w:rPr>
          <w:vertAlign w:val="subscript"/>
        </w:rPr>
        <w:t>tp</w:t>
      </w:r>
      <w:proofErr w:type="spellEnd"/>
      <w:r w:rsidR="00B53A19">
        <w:t xml:space="preserve"> (G is mass velocity)</w:t>
      </w:r>
      <w:r w:rsidR="006072B3">
        <w:t xml:space="preserve">, and that the </w:t>
      </w:r>
      <w:ins w:id="234" w:author="Kerry M Dooley" w:date="2017-02-10T19:36:00Z">
        <w:r w:rsidR="00F44EA6">
          <w:t xml:space="preserve">averaged </w:t>
        </w:r>
      </w:ins>
      <w:r w:rsidR="006072B3">
        <w:t>two-phase viscosity</w:t>
      </w:r>
      <w:ins w:id="235" w:author="Jaren Lee" w:date="2017-02-07T16:00:00Z">
        <w:r>
          <w:t xml:space="preserve">, </w:t>
        </w:r>
      </w:ins>
      <w:proofErr w:type="spellStart"/>
      <w:ins w:id="236" w:author="Jaren Lee" w:date="2017-02-07T16:01:00Z">
        <w:r>
          <w:rPr>
            <w:rFonts w:ascii="Cambria" w:hAnsi="Cambria"/>
          </w:rPr>
          <w:t>μ</w:t>
        </w:r>
        <w:r>
          <w:rPr>
            <w:vertAlign w:val="subscript"/>
          </w:rPr>
          <w:t>tp</w:t>
        </w:r>
      </w:ins>
      <w:proofErr w:type="spellEnd"/>
      <w:r w:rsidR="006072B3">
        <w:t xml:space="preserve"> is given by:</w:t>
      </w:r>
    </w:p>
    <w:p w14:paraId="1BA16358" w14:textId="09CBDF8C" w:rsidR="006072B3" w:rsidRDefault="006072B3" w:rsidP="004B496B">
      <w:pPr>
        <w:jc w:val="both"/>
      </w:pPr>
      <w:r>
        <w:t xml:space="preserve">  </w:t>
      </w:r>
      <w:r>
        <w:tab/>
      </w:r>
      <w:r w:rsidR="00D835C5">
        <w:tab/>
      </w:r>
      <w:r w:rsidR="00D835C5">
        <w:tab/>
      </w:r>
      <w:r>
        <w:sym w:font="Symbol" w:char="F06D"/>
      </w:r>
      <w:r>
        <w:rPr>
          <w:vertAlign w:val="subscript"/>
        </w:rPr>
        <w:t>tp</w:t>
      </w:r>
      <w:r>
        <w:rPr>
          <w:vertAlign w:val="superscript"/>
        </w:rPr>
        <w:t>-</w:t>
      </w:r>
      <w:proofErr w:type="gramStart"/>
      <w:r>
        <w:rPr>
          <w:vertAlign w:val="superscript"/>
        </w:rPr>
        <w:t>1</w:t>
      </w:r>
      <w:r>
        <w:t xml:space="preserve">  =</w:t>
      </w:r>
      <w:proofErr w:type="gramEnd"/>
      <w:r>
        <w:t xml:space="preserve"> </w:t>
      </w:r>
      <w:r>
        <w:sym w:font="Symbol" w:char="F06D"/>
      </w:r>
      <w:r>
        <w:rPr>
          <w:vertAlign w:val="subscript"/>
        </w:rPr>
        <w:t>L</w:t>
      </w:r>
      <w:r>
        <w:rPr>
          <w:vertAlign w:val="superscript"/>
        </w:rPr>
        <w:t>-1</w:t>
      </w:r>
      <w:r>
        <w:t xml:space="preserve"> (1 – X)  +  </w:t>
      </w:r>
      <w:r>
        <w:sym w:font="Symbol" w:char="F06D"/>
      </w:r>
      <w:r>
        <w:rPr>
          <w:vertAlign w:val="subscript"/>
        </w:rPr>
        <w:t>G</w:t>
      </w:r>
      <w:r>
        <w:rPr>
          <w:vertAlign w:val="superscript"/>
        </w:rPr>
        <w:t>-1</w:t>
      </w:r>
      <w:r>
        <w:t xml:space="preserve">  X</w:t>
      </w:r>
      <w:r>
        <w:tab/>
      </w:r>
      <w:r w:rsidR="00D835C5">
        <w:tab/>
      </w:r>
      <w:r w:rsidR="00D835C5">
        <w:tab/>
      </w:r>
      <w:r w:rsidR="00D835C5">
        <w:tab/>
        <w:t>(</w:t>
      </w:r>
      <w:ins w:id="237" w:author="Jaren Lee" w:date="2017-02-07T16:07:00Z">
        <w:r w:rsidR="00707881">
          <w:t>7</w:t>
        </w:r>
      </w:ins>
      <w:del w:id="238" w:author="Jaren Lee" w:date="2017-02-07T16:07:00Z">
        <w:r w:rsidR="00D835C5" w:rsidDel="00707881">
          <w:delText>5</w:delText>
        </w:r>
      </w:del>
      <w:r w:rsidR="00D835C5">
        <w:t>)</w:t>
      </w:r>
    </w:p>
    <w:p w14:paraId="5F8F5B68" w14:textId="77777777" w:rsidR="00D158C6" w:rsidRDefault="00D835C5" w:rsidP="00F44EA6">
      <w:pPr>
        <w:jc w:val="both"/>
        <w:rPr>
          <w:ins w:id="239" w:author="Kerry M Dooley" w:date="2017-02-10T19:42:00Z"/>
        </w:rPr>
      </w:pPr>
      <w:r>
        <w:t xml:space="preserve">Where X is </w:t>
      </w:r>
      <w:r w:rsidR="000A1B12">
        <w:t xml:space="preserve">the </w:t>
      </w:r>
      <w:commentRangeStart w:id="240"/>
      <w:r w:rsidR="000A1B12">
        <w:t>quality</w:t>
      </w:r>
      <w:commentRangeEnd w:id="240"/>
      <w:r w:rsidR="009A3C11">
        <w:rPr>
          <w:rStyle w:val="CommentReference"/>
        </w:rPr>
        <w:commentReference w:id="240"/>
      </w:r>
      <w:ins w:id="241" w:author="Jaren Lee" w:date="2017-02-07T15:59:00Z">
        <w:r w:rsidR="00707881">
          <w:t xml:space="preserve"> (weight fraction of vapor in </w:t>
        </w:r>
      </w:ins>
      <w:ins w:id="242" w:author="Kerry M Dooley" w:date="2017-02-10T19:36:00Z">
        <w:r w:rsidR="00F44EA6">
          <w:t xml:space="preserve">a </w:t>
        </w:r>
      </w:ins>
      <w:ins w:id="243" w:author="Jaren Lee" w:date="2017-02-07T15:59:00Z">
        <w:r w:rsidR="00707881">
          <w:t>vapor-liquid mixture)</w:t>
        </w:r>
      </w:ins>
      <w:ins w:id="244" w:author="Jaren Lee" w:date="2017-02-07T16:01:00Z">
        <w:r w:rsidR="00707881">
          <w:t xml:space="preserve"> and </w:t>
        </w:r>
        <w:proofErr w:type="spellStart"/>
        <w:r w:rsidR="00707881">
          <w:rPr>
            <w:rFonts w:ascii="Cambria" w:hAnsi="Cambria"/>
          </w:rPr>
          <w:t>μ</w:t>
        </w:r>
      </w:ins>
      <w:ins w:id="245" w:author="Kerry M Dooley" w:date="2017-02-10T19:37:00Z">
        <w:r w:rsidR="00F44EA6" w:rsidRPr="00F44EA6">
          <w:rPr>
            <w:rFonts w:ascii="Cambria" w:hAnsi="Cambria"/>
            <w:vertAlign w:val="subscript"/>
            <w:rPrChange w:id="246" w:author="Kerry M Dooley" w:date="2017-02-10T19:38:00Z">
              <w:rPr>
                <w:rFonts w:ascii="Cambria" w:hAnsi="Cambria"/>
              </w:rPr>
            </w:rPrChange>
          </w:rPr>
          <w:t>L</w:t>
        </w:r>
        <w:proofErr w:type="spellEnd"/>
        <w:r w:rsidR="00F44EA6">
          <w:rPr>
            <w:rFonts w:ascii="Cambria" w:hAnsi="Cambria"/>
          </w:rPr>
          <w:t xml:space="preserve">, </w:t>
        </w:r>
        <w:r w:rsidR="00F44EA6">
          <w:rPr>
            <w:rFonts w:ascii="Cambria" w:hAnsi="Cambria"/>
          </w:rPr>
          <w:sym w:font="Symbol" w:char="F06D"/>
        </w:r>
        <w:r w:rsidR="00F44EA6" w:rsidRPr="00F44EA6">
          <w:rPr>
            <w:rFonts w:ascii="Cambria" w:hAnsi="Cambria"/>
            <w:vertAlign w:val="subscript"/>
            <w:rPrChange w:id="247" w:author="Kerry M Dooley" w:date="2017-02-10T19:38:00Z">
              <w:rPr>
                <w:rFonts w:ascii="Cambria" w:hAnsi="Cambria"/>
              </w:rPr>
            </w:rPrChange>
          </w:rPr>
          <w:t>G</w:t>
        </w:r>
      </w:ins>
      <w:ins w:id="248" w:author="Jaren Lee" w:date="2017-02-07T16:01:00Z">
        <w:r w:rsidR="00707881">
          <w:t xml:space="preserve"> </w:t>
        </w:r>
      </w:ins>
      <w:ins w:id="249" w:author="Kerry M Dooley" w:date="2017-02-10T19:37:00Z">
        <w:r w:rsidR="00F44EA6">
          <w:t>are</w:t>
        </w:r>
      </w:ins>
      <w:ins w:id="250" w:author="Kerry M Dooley" w:date="2017-02-10T19:36:00Z">
        <w:r w:rsidR="00F44EA6">
          <w:t xml:space="preserve"> the viscosit</w:t>
        </w:r>
      </w:ins>
      <w:ins w:id="251" w:author="Kerry M Dooley" w:date="2017-02-10T19:37:00Z">
        <w:r w:rsidR="00F44EA6">
          <w:t>ies</w:t>
        </w:r>
      </w:ins>
      <w:ins w:id="252" w:author="Kerry M Dooley" w:date="2017-02-10T19:36:00Z">
        <w:r w:rsidR="00F44EA6">
          <w:t xml:space="preserve"> </w:t>
        </w:r>
      </w:ins>
      <w:ins w:id="253" w:author="Kerry M Dooley" w:date="2017-02-10T19:37:00Z">
        <w:r w:rsidR="00F44EA6">
          <w:t>of</w:t>
        </w:r>
      </w:ins>
      <w:ins w:id="254" w:author="Jaren Lee" w:date="2017-02-07T16:01:00Z">
        <w:r w:rsidR="00707881">
          <w:t xml:space="preserve"> </w:t>
        </w:r>
      </w:ins>
      <w:ins w:id="255" w:author="Kerry M Dooley" w:date="2017-02-10T19:37:00Z">
        <w:r w:rsidR="00F44EA6">
          <w:t xml:space="preserve">the </w:t>
        </w:r>
      </w:ins>
      <w:ins w:id="256" w:author="Jaren Lee" w:date="2017-02-07T16:01:00Z">
        <w:r w:rsidR="00707881">
          <w:t>respective liquid phase and gas phase</w:t>
        </w:r>
      </w:ins>
      <w:ins w:id="257" w:author="Kerry M Dooley" w:date="2017-02-10T19:37:00Z">
        <w:r w:rsidR="00F44EA6">
          <w:t>s</w:t>
        </w:r>
      </w:ins>
      <w:r w:rsidR="000A1B12">
        <w:t>.</w:t>
      </w:r>
      <w:commentRangeEnd w:id="219"/>
      <w:r w:rsidR="00DD445F">
        <w:rPr>
          <w:rStyle w:val="CommentReference"/>
        </w:rPr>
        <w:commentReference w:id="219"/>
      </w:r>
      <w:r w:rsidR="000A1B12">
        <w:t xml:space="preserve"> </w:t>
      </w:r>
      <w:ins w:id="258" w:author="Kerry M Dooley" w:date="2017-02-10T19:37:00Z">
        <w:r w:rsidR="00F44EA6">
          <w:t xml:space="preserve"> </w:t>
        </w:r>
      </w:ins>
    </w:p>
    <w:p w14:paraId="0204C212" w14:textId="3D9D84C4" w:rsidR="006072B3" w:rsidRDefault="006072B3" w:rsidP="00F44EA6">
      <w:pPr>
        <w:jc w:val="both"/>
      </w:pPr>
      <w:commentRangeStart w:id="259"/>
      <w:r>
        <w:t xml:space="preserve">For stratified flow, once the pressure drop, the total porosity, and both volumetric flow rates are known, </w:t>
      </w:r>
      <w:r w:rsidR="000A1B12">
        <w:t xml:space="preserve">the gas volume fraction in active (i.e., not stagnant) flow </w:t>
      </w:r>
      <w:r>
        <w:sym w:font="Symbol" w:char="F061"/>
      </w:r>
      <w:r>
        <w:t xml:space="preserve"> can be computed by setting equal the Ergun equations (or similar equations for </w:t>
      </w:r>
      <w:r>
        <w:sym w:font="Symbol" w:char="F044"/>
      </w:r>
      <w:r>
        <w:t xml:space="preserve">P) for both phases. </w:t>
      </w:r>
      <w:ins w:id="260" w:author="Kerry M Dooley" w:date="2017-02-10T19:40:00Z">
        <w:r w:rsidR="00F44EA6">
          <w:t xml:space="preserve"> </w:t>
        </w:r>
      </w:ins>
      <w:r>
        <w:t xml:space="preserve">One can then predict the </w:t>
      </w:r>
      <w:r>
        <w:sym w:font="Symbol" w:char="F044"/>
      </w:r>
      <w:r>
        <w:t>P /L.</w:t>
      </w:r>
      <w:r w:rsidR="000A1B12">
        <w:t xml:space="preserve"> </w:t>
      </w:r>
      <w:ins w:id="261" w:author="Kerry M Dooley" w:date="2017-02-10T19:42:00Z">
        <w:r w:rsidR="00F44EA6">
          <w:t xml:space="preserve"> </w:t>
        </w:r>
      </w:ins>
      <w:r w:rsidRPr="00B44E85">
        <w:t>No</w:t>
      </w:r>
      <w:r w:rsidRPr="00064F5F">
        <w:t xml:space="preserve"> matter the type of flow both phases must have equal pressure drops, because they are in parallel. </w:t>
      </w:r>
      <w:ins w:id="262" w:author="Kerry M Dooley" w:date="2017-02-10T19:42:00Z">
        <w:r w:rsidR="00D158C6">
          <w:t xml:space="preserve"> </w:t>
        </w:r>
      </w:ins>
      <w:r w:rsidRPr="00064F5F">
        <w:t>The mass balance relates the two phase</w:t>
      </w:r>
      <w:r>
        <w:t xml:space="preserve"> velocity to the </w:t>
      </w:r>
      <w:ins w:id="263" w:author="Kerry M Dooley" w:date="2017-02-10T19:43:00Z">
        <w:r w:rsidR="00D158C6">
          <w:t>actual</w:t>
        </w:r>
      </w:ins>
      <w:del w:id="264" w:author="Kerry M Dooley" w:date="2017-02-10T19:43:00Z">
        <w:r w:rsidDel="00D158C6">
          <w:delText>interstitial</w:delText>
        </w:r>
      </w:del>
      <w:r>
        <w:t xml:space="preserve"> phase velocities:</w:t>
      </w:r>
    </w:p>
    <w:p w14:paraId="0B95DAEC" w14:textId="14D30338" w:rsidR="006072B3" w:rsidRDefault="006072B3" w:rsidP="004B496B">
      <w:pPr>
        <w:ind w:firstLine="720"/>
        <w:jc w:val="both"/>
      </w:pPr>
      <w:proofErr w:type="spellStart"/>
      <w:r w:rsidRPr="00064F5F">
        <w:t>U</w:t>
      </w:r>
      <w:r w:rsidRPr="00064F5F">
        <w:rPr>
          <w:vertAlign w:val="subscript"/>
        </w:rPr>
        <w:t>tp</w:t>
      </w:r>
      <w:proofErr w:type="spellEnd"/>
      <w:r w:rsidRPr="00064F5F">
        <w:t xml:space="preserve"> = U</w:t>
      </w:r>
      <w:r w:rsidRPr="00064F5F">
        <w:rPr>
          <w:vertAlign w:val="subscript"/>
        </w:rPr>
        <w:t>L</w:t>
      </w:r>
      <w:r w:rsidRPr="00064F5F">
        <w:t xml:space="preserve"> (1 - </w:t>
      </w:r>
      <w:r w:rsidRPr="00064F5F">
        <w:sym w:font="Symbol" w:char="F061"/>
      </w:r>
      <w:proofErr w:type="gramStart"/>
      <w:r w:rsidRPr="00064F5F">
        <w:t>)  +</w:t>
      </w:r>
      <w:proofErr w:type="gramEnd"/>
      <w:r w:rsidRPr="00064F5F">
        <w:t xml:space="preserve">  U</w:t>
      </w:r>
      <w:r w:rsidRPr="00064F5F">
        <w:rPr>
          <w:vertAlign w:val="subscript"/>
        </w:rPr>
        <w:t>G</w:t>
      </w:r>
      <w:r w:rsidRPr="00064F5F">
        <w:t xml:space="preserve"> (</w:t>
      </w:r>
      <w:r w:rsidRPr="00064F5F">
        <w:sym w:font="Symbol" w:char="F061"/>
      </w:r>
      <w:r w:rsidRPr="00064F5F">
        <w:t>)  =  G [ (1 – X)/</w:t>
      </w:r>
      <w:r w:rsidRPr="00064F5F">
        <w:sym w:font="Symbol" w:char="F072"/>
      </w:r>
      <w:r w:rsidRPr="00064F5F">
        <w:rPr>
          <w:vertAlign w:val="subscript"/>
        </w:rPr>
        <w:t>L</w:t>
      </w:r>
      <w:r w:rsidRPr="00064F5F">
        <w:t xml:space="preserve"> + X/</w:t>
      </w:r>
      <w:r w:rsidRPr="00064F5F">
        <w:sym w:font="Symbol" w:char="F072"/>
      </w:r>
      <w:r w:rsidRPr="00064F5F">
        <w:rPr>
          <w:vertAlign w:val="subscript"/>
        </w:rPr>
        <w:t>G</w:t>
      </w:r>
      <w:r w:rsidRPr="00064F5F">
        <w:t>]</w:t>
      </w:r>
      <w:r w:rsidR="000A1B12">
        <w:tab/>
      </w:r>
      <w:r w:rsidR="000A1B12">
        <w:tab/>
      </w:r>
      <w:r w:rsidR="000A1B12">
        <w:tab/>
        <w:t>(</w:t>
      </w:r>
      <w:del w:id="265" w:author="Jaren Lee" w:date="2017-02-07T16:08:00Z">
        <w:r w:rsidR="000A1B12" w:rsidDel="00707881">
          <w:delText>6</w:delText>
        </w:r>
        <w:commentRangeEnd w:id="259"/>
        <w:r w:rsidR="00120E00" w:rsidDel="00707881">
          <w:rPr>
            <w:rStyle w:val="CommentReference"/>
          </w:rPr>
          <w:commentReference w:id="259"/>
        </w:r>
        <w:r w:rsidR="000A1B12" w:rsidDel="00707881">
          <w:delText>)</w:delText>
        </w:r>
      </w:del>
      <w:ins w:id="266" w:author="Jaren Lee" w:date="2017-02-07T16:08:00Z">
        <w:r w:rsidR="00B44E85">
          <w:t>9</w:t>
        </w:r>
      </w:ins>
      <w:ins w:id="267" w:author="Jaren Lee" w:date="2017-02-07T16:10:00Z">
        <w:r w:rsidR="00711DC8">
          <w:t>)</w:t>
        </w:r>
      </w:ins>
    </w:p>
    <w:p w14:paraId="71419B2A" w14:textId="4E3752E6" w:rsidR="00821044" w:rsidRDefault="006072B3" w:rsidP="004B496B">
      <w:pPr>
        <w:jc w:val="both"/>
      </w:pPr>
      <w:r w:rsidRPr="00064F5F">
        <w:t xml:space="preserve">The gas flow’s effect on the liquid is both to </w:t>
      </w:r>
      <w:r w:rsidR="000A1B12">
        <w:t xml:space="preserve">reduce </w:t>
      </w:r>
      <w:r w:rsidRPr="00064F5F">
        <w:t xml:space="preserve">its effective cross sectional area and to provide a nearly zero-shear interface.  The liquid flow’s effect on the gas is also to </w:t>
      </w:r>
      <w:r w:rsidR="000A1B12">
        <w:t xml:space="preserve">reduce </w:t>
      </w:r>
      <w:r w:rsidRPr="00064F5F">
        <w:t xml:space="preserve">its effective </w:t>
      </w:r>
      <w:r w:rsidR="000A1B12">
        <w:t>cross sectional area</w:t>
      </w:r>
      <w:r w:rsidRPr="00064F5F">
        <w:t xml:space="preserve">. </w:t>
      </w:r>
      <w:ins w:id="268" w:author="Kerry M Dooley" w:date="2017-02-10T19:44:00Z">
        <w:r w:rsidR="00D158C6">
          <w:t xml:space="preserve"> </w:t>
        </w:r>
      </w:ins>
      <w:r w:rsidRPr="00064F5F">
        <w:t xml:space="preserve">Therefore </w:t>
      </w:r>
      <w:ins w:id="269" w:author="Kerry M Dooley" w:date="2017-02-10T19:45:00Z">
        <w:r w:rsidR="00D158C6">
          <w:t xml:space="preserve">actual </w:t>
        </w:r>
      </w:ins>
      <w:r w:rsidRPr="00064F5F">
        <w:t xml:space="preserve">two-phase flow pressure drops </w:t>
      </w:r>
      <w:ins w:id="270" w:author="Kerry M Dooley" w:date="2017-02-10T19:45:00Z">
        <w:r w:rsidR="00D158C6">
          <w:lastRenderedPageBreak/>
          <w:t>typically</w:t>
        </w:r>
      </w:ins>
      <w:del w:id="271" w:author="Kerry M Dooley" w:date="2017-02-10T19:45:00Z">
        <w:r w:rsidRPr="00064F5F" w:rsidDel="00D158C6">
          <w:delText>can</w:delText>
        </w:r>
      </w:del>
      <w:r w:rsidRPr="00064F5F">
        <w:t xml:space="preserve"> </w:t>
      </w:r>
      <w:r w:rsidRPr="000A1B12">
        <w:rPr>
          <w:u w:val="single"/>
        </w:rPr>
        <w:t>exceed</w:t>
      </w:r>
      <w:r w:rsidRPr="00064F5F">
        <w:t xml:space="preserve"> </w:t>
      </w:r>
      <w:r w:rsidRPr="00064F5F">
        <w:sym w:font="Symbol" w:char="F044"/>
      </w:r>
      <w:r w:rsidRPr="00064F5F">
        <w:t xml:space="preserve">P’s calculated simply on the basis of measuring </w:t>
      </w:r>
      <w:r w:rsidR="000A1B12">
        <w:t xml:space="preserve">or calculating </w:t>
      </w:r>
      <w:r w:rsidRPr="00064F5F">
        <w:sym w:font="Symbol" w:char="F061"/>
      </w:r>
      <w:r w:rsidRPr="00064F5F">
        <w:t xml:space="preserve"> and applying a packed bed </w:t>
      </w:r>
      <w:r w:rsidRPr="00064F5F">
        <w:sym w:font="Symbol" w:char="F044"/>
      </w:r>
      <w:r w:rsidRPr="00064F5F">
        <w:t>P equation</w:t>
      </w:r>
      <w:r w:rsidR="000A1B12">
        <w:t xml:space="preserve"> (using </w:t>
      </w:r>
      <w:r w:rsidR="000A1B12">
        <w:sym w:font="Symbol" w:char="F061"/>
      </w:r>
      <w:r w:rsidR="000A1B12">
        <w:t xml:space="preserve"> instead </w:t>
      </w:r>
      <w:proofErr w:type="gramStart"/>
      <w:r w:rsidR="000A1B12">
        <w:t xml:space="preserve">of </w:t>
      </w:r>
      <w:proofErr w:type="gramEnd"/>
      <w:r w:rsidR="000A1B12">
        <w:sym w:font="Symbol" w:char="F065"/>
      </w:r>
      <w:r w:rsidR="000A1B12">
        <w:t>)</w:t>
      </w:r>
      <w:r w:rsidRPr="00064F5F">
        <w:t>.</w:t>
      </w:r>
      <w:r w:rsidR="004E2ECD" w:rsidRPr="004E2ECD">
        <w:t xml:space="preserve"> </w:t>
      </w:r>
    </w:p>
    <w:p w14:paraId="09E4F3B8" w14:textId="131D974A" w:rsidR="00467282" w:rsidRDefault="000331A6" w:rsidP="00182CC8">
      <w:r w:rsidRPr="00251EBE">
        <w:rPr>
          <w:b/>
          <w:sz w:val="28"/>
        </w:rPr>
        <w:t>Procedure</w:t>
      </w:r>
      <w:r w:rsidR="00467282">
        <w:t>:</w:t>
      </w:r>
      <w:r>
        <w:t xml:space="preserve"> </w:t>
      </w:r>
    </w:p>
    <w:p w14:paraId="31B87CB6" w14:textId="52FBFCA7" w:rsidR="00012E04" w:rsidRPr="00012E04" w:rsidRDefault="00012E04" w:rsidP="007F05AB">
      <w:pPr>
        <w:jc w:val="both"/>
        <w:rPr>
          <w:lang w:bidi="en-US"/>
        </w:rPr>
      </w:pPr>
      <w:r>
        <w:rPr>
          <w:lang w:bidi="en-US"/>
        </w:rPr>
        <w:t xml:space="preserve">1. </w:t>
      </w:r>
      <w:r w:rsidR="00AD7740">
        <w:rPr>
          <w:lang w:bidi="en-US"/>
        </w:rPr>
        <w:t xml:space="preserve">The </w:t>
      </w:r>
      <w:ins w:id="272" w:author="Kerry M Dooley" w:date="2017-02-10T19:46:00Z">
        <w:r w:rsidR="00D158C6">
          <w:rPr>
            <w:lang w:bidi="en-US"/>
          </w:rPr>
          <w:t>apparatus</w:t>
        </w:r>
      </w:ins>
      <w:del w:id="273" w:author="Kerry M Dooley" w:date="2017-02-10T19:47:00Z">
        <w:r w:rsidR="00AD7740" w:rsidDel="00D158C6">
          <w:rPr>
            <w:lang w:bidi="en-US"/>
          </w:rPr>
          <w:delText>Permeameter</w:delText>
        </w:r>
      </w:del>
      <w:r w:rsidR="00AD7740">
        <w:rPr>
          <w:lang w:bidi="en-US"/>
        </w:rPr>
        <w:t xml:space="preserve"> is primarily operated through the </w:t>
      </w:r>
      <w:commentRangeStart w:id="274"/>
      <w:del w:id="275" w:author="Jaren Lee" w:date="2017-02-07T16:26:00Z">
        <w:r w:rsidR="00AD7740" w:rsidDel="00F15B22">
          <w:rPr>
            <w:lang w:bidi="en-US"/>
          </w:rPr>
          <w:delText>Honeywell</w:delText>
        </w:r>
        <w:commentRangeEnd w:id="274"/>
        <w:r w:rsidR="00755C88" w:rsidDel="00F15B22">
          <w:rPr>
            <w:rStyle w:val="CommentReference"/>
          </w:rPr>
          <w:commentReference w:id="274"/>
        </w:r>
        <w:r w:rsidR="00AD7740" w:rsidDel="00F15B22">
          <w:rPr>
            <w:lang w:bidi="en-US"/>
          </w:rPr>
          <w:delText xml:space="preserve"> (</w:delText>
        </w:r>
      </w:del>
      <w:r w:rsidR="00AD7740">
        <w:rPr>
          <w:lang w:bidi="en-US"/>
        </w:rPr>
        <w:t>distributed control system</w:t>
      </w:r>
      <w:del w:id="276" w:author="Jaren Lee" w:date="2017-02-07T16:26:00Z">
        <w:r w:rsidR="00AD7740" w:rsidDel="00F15B22">
          <w:rPr>
            <w:lang w:bidi="en-US"/>
          </w:rPr>
          <w:delText xml:space="preserve">) </w:delText>
        </w:r>
        <w:r w:rsidR="005167F6" w:rsidRPr="005167F6" w:rsidDel="00F15B22">
          <w:rPr>
            <w:i/>
            <w:lang w:bidi="en-US"/>
          </w:rPr>
          <w:delText>Experion</w:delText>
        </w:r>
      </w:del>
      <w:r w:rsidR="005167F6">
        <w:rPr>
          <w:lang w:bidi="en-US"/>
        </w:rPr>
        <w:t xml:space="preserve"> interface. </w:t>
      </w:r>
      <w:r w:rsidR="00AD7740">
        <w:rPr>
          <w:lang w:bidi="en-US"/>
        </w:rPr>
        <w:t xml:space="preserve">A </w:t>
      </w:r>
      <w:r w:rsidRPr="00012E04">
        <w:rPr>
          <w:b/>
          <w:lang w:bidi="en-US"/>
        </w:rPr>
        <w:t>Perm</w:t>
      </w:r>
      <w:r w:rsidRPr="00012E04">
        <w:rPr>
          <w:lang w:bidi="en-US"/>
        </w:rPr>
        <w:t xml:space="preserve"> P&amp;ID schematic </w:t>
      </w:r>
      <w:r w:rsidR="00AD7740">
        <w:rPr>
          <w:lang w:bidi="en-US"/>
        </w:rPr>
        <w:t>a</w:t>
      </w:r>
      <w:r w:rsidRPr="00012E04">
        <w:rPr>
          <w:lang w:bidi="en-US"/>
        </w:rPr>
        <w:t>ppear</w:t>
      </w:r>
      <w:r w:rsidR="00AD7740">
        <w:rPr>
          <w:lang w:bidi="en-US"/>
        </w:rPr>
        <w:t xml:space="preserve">s </w:t>
      </w:r>
      <w:r w:rsidR="007F05AB">
        <w:rPr>
          <w:lang w:bidi="en-US"/>
        </w:rPr>
        <w:t>and opening / closing automated valves is point and click</w:t>
      </w:r>
      <w:r w:rsidRPr="00012E04">
        <w:rPr>
          <w:lang w:bidi="en-US"/>
        </w:rPr>
        <w:t>.</w:t>
      </w:r>
    </w:p>
    <w:p w14:paraId="64C12571" w14:textId="2E6C9CF2" w:rsidR="00012E04" w:rsidRPr="00012E04" w:rsidRDefault="00012E04" w:rsidP="007F05AB">
      <w:pPr>
        <w:jc w:val="both"/>
        <w:rPr>
          <w:lang w:bidi="en-US"/>
        </w:rPr>
      </w:pPr>
      <w:r>
        <w:rPr>
          <w:lang w:bidi="en-US"/>
        </w:rPr>
        <w:t xml:space="preserve">2. </w:t>
      </w:r>
      <w:r w:rsidR="007F05AB">
        <w:rPr>
          <w:lang w:bidi="en-US"/>
        </w:rPr>
        <w:t xml:space="preserve">To </w:t>
      </w:r>
      <w:commentRangeStart w:id="277"/>
      <w:commentRangeStart w:id="278"/>
      <w:r w:rsidR="007F05AB">
        <w:rPr>
          <w:lang w:bidi="en-US"/>
        </w:rPr>
        <w:t>establish water flow</w:t>
      </w:r>
      <w:r w:rsidR="008962DF">
        <w:rPr>
          <w:lang w:bidi="en-US"/>
        </w:rPr>
        <w:t xml:space="preserve"> to either bed #4 or #5</w:t>
      </w:r>
      <w:commentRangeEnd w:id="277"/>
      <w:r w:rsidR="00D13B3D">
        <w:rPr>
          <w:rStyle w:val="CommentReference"/>
        </w:rPr>
        <w:commentReference w:id="277"/>
      </w:r>
      <w:commentRangeEnd w:id="278"/>
      <w:r w:rsidR="00D158C6">
        <w:rPr>
          <w:rStyle w:val="CommentReference"/>
        </w:rPr>
        <w:commentReference w:id="278"/>
      </w:r>
      <w:r w:rsidR="007F05AB">
        <w:rPr>
          <w:lang w:bidi="en-US"/>
        </w:rPr>
        <w:t>, o</w:t>
      </w:r>
      <w:r w:rsidRPr="00012E04">
        <w:rPr>
          <w:lang w:bidi="en-US"/>
        </w:rPr>
        <w:t>pen the inlet and exit valves to the bed being tested</w:t>
      </w:r>
      <w:r w:rsidR="007F05AB">
        <w:rPr>
          <w:lang w:bidi="en-US"/>
        </w:rPr>
        <w:t xml:space="preserve"> and</w:t>
      </w:r>
      <w:r w:rsidRPr="00012E04">
        <w:rPr>
          <w:lang w:bidi="en-US"/>
        </w:rPr>
        <w:t xml:space="preserve"> the water supply solenoid</w:t>
      </w:r>
      <w:r w:rsidR="007F05AB">
        <w:rPr>
          <w:lang w:bidi="en-US"/>
        </w:rPr>
        <w:t xml:space="preserve">. </w:t>
      </w:r>
      <w:ins w:id="279" w:author="Kerry M Dooley" w:date="2017-02-10T19:59:00Z">
        <w:r w:rsidR="009C0CF8">
          <w:rPr>
            <w:lang w:bidi="en-US"/>
          </w:rPr>
          <w:t xml:space="preserve"> </w:t>
        </w:r>
      </w:ins>
      <w:r w:rsidR="007F05AB">
        <w:rPr>
          <w:lang w:bidi="en-US"/>
        </w:rPr>
        <w:t xml:space="preserve">Use the flow </w:t>
      </w:r>
      <w:r w:rsidRPr="00012E04">
        <w:rPr>
          <w:lang w:bidi="en-US"/>
        </w:rPr>
        <w:t>control</w:t>
      </w:r>
      <w:r w:rsidR="007F05AB">
        <w:rPr>
          <w:lang w:bidi="en-US"/>
        </w:rPr>
        <w:t xml:space="preserve">ler </w:t>
      </w:r>
      <w:r w:rsidRPr="00012E04">
        <w:rPr>
          <w:lang w:bidi="en-US"/>
        </w:rPr>
        <w:t>to start water flowing through the bed</w:t>
      </w:r>
      <w:r w:rsidR="007F05AB">
        <w:rPr>
          <w:lang w:bidi="en-US"/>
        </w:rPr>
        <w:t>, raising it gradually</w:t>
      </w:r>
      <w:r w:rsidRPr="00012E04">
        <w:rPr>
          <w:lang w:bidi="en-US"/>
        </w:rPr>
        <w:t>.</w:t>
      </w:r>
      <w:r w:rsidR="007F05AB">
        <w:rPr>
          <w:lang w:bidi="en-US"/>
        </w:rPr>
        <w:t xml:space="preserve"> </w:t>
      </w:r>
      <w:ins w:id="280" w:author="Kerry M Dooley" w:date="2017-02-10T19:59:00Z">
        <w:r w:rsidR="009C0CF8">
          <w:rPr>
            <w:lang w:bidi="en-US"/>
          </w:rPr>
          <w:t xml:space="preserve"> Good starting points are 400 mL/min for bed #4 and 500 mL/min for bed </w:t>
        </w:r>
      </w:ins>
      <w:ins w:id="281" w:author="Kerry M Dooley" w:date="2017-02-13T09:23:00Z">
        <w:r w:rsidR="00CF3721">
          <w:rPr>
            <w:lang w:bidi="en-US"/>
          </w:rPr>
          <w:t>#</w:t>
        </w:r>
      </w:ins>
      <w:ins w:id="282" w:author="Kerry M Dooley" w:date="2017-02-10T19:59:00Z">
        <w:r w:rsidR="009C0CF8">
          <w:rPr>
            <w:lang w:bidi="en-US"/>
          </w:rPr>
          <w:t>5</w:t>
        </w:r>
      </w:ins>
      <w:ins w:id="283" w:author="Kerry M Dooley" w:date="2017-02-10T20:00:00Z">
        <w:r w:rsidR="009C0CF8">
          <w:rPr>
            <w:lang w:bidi="en-US"/>
          </w:rPr>
          <w:t xml:space="preserve">.  </w:t>
        </w:r>
      </w:ins>
      <w:r w:rsidRPr="00012E04">
        <w:rPr>
          <w:lang w:bidi="en-US"/>
        </w:rPr>
        <w:t xml:space="preserve">Monitor </w:t>
      </w:r>
      <w:r w:rsidR="007F05AB">
        <w:rPr>
          <w:lang w:bidi="en-US"/>
        </w:rPr>
        <w:t xml:space="preserve">the </w:t>
      </w:r>
      <w:r w:rsidRPr="00012E04">
        <w:rPr>
          <w:lang w:bidi="en-US"/>
        </w:rPr>
        <w:t>differential pressure across the beds</w:t>
      </w:r>
      <w:r w:rsidR="007F05AB">
        <w:rPr>
          <w:lang w:bidi="en-US"/>
        </w:rPr>
        <w:t>.</w:t>
      </w:r>
      <w:r w:rsidR="008D3685">
        <w:rPr>
          <w:lang w:bidi="en-US"/>
        </w:rPr>
        <w:t xml:space="preserve">  Vary the flow </w:t>
      </w:r>
      <w:ins w:id="284" w:author="Kerry M Dooley" w:date="2017-02-10T20:01:00Z">
        <w:r w:rsidR="009C0CF8">
          <w:rPr>
            <w:lang w:bidi="en-US"/>
          </w:rPr>
          <w:t xml:space="preserve">to cover </w:t>
        </w:r>
      </w:ins>
      <w:del w:id="285" w:author="Kerry M Dooley" w:date="2017-02-10T20:01:00Z">
        <w:r w:rsidR="008D3685" w:rsidDel="009C0CF8">
          <w:rPr>
            <w:lang w:bidi="en-US"/>
          </w:rPr>
          <w:delText xml:space="preserve">over </w:delText>
        </w:r>
      </w:del>
      <w:r w:rsidR="008D3685">
        <w:rPr>
          <w:lang w:bidi="en-US"/>
        </w:rPr>
        <w:t>the entire possible range</w:t>
      </w:r>
      <w:ins w:id="286" w:author="Kerry M Dooley" w:date="2017-02-10T20:01:00Z">
        <w:r w:rsidR="009C0CF8">
          <w:rPr>
            <w:lang w:bidi="en-US"/>
          </w:rPr>
          <w:t xml:space="preserve"> of the DP transmitter</w:t>
        </w:r>
      </w:ins>
      <w:r w:rsidR="008D3685">
        <w:rPr>
          <w:lang w:bidi="en-US"/>
        </w:rPr>
        <w:t>.</w:t>
      </w:r>
    </w:p>
    <w:p w14:paraId="55D23C69" w14:textId="74BD7E46" w:rsidR="007F05AB" w:rsidRDefault="007F05AB" w:rsidP="007F05AB">
      <w:pPr>
        <w:jc w:val="both"/>
        <w:rPr>
          <w:lang w:bidi="en-US"/>
        </w:rPr>
      </w:pPr>
      <w:r>
        <w:rPr>
          <w:lang w:bidi="en-US"/>
        </w:rPr>
        <w:t>3. P</w:t>
      </w:r>
      <w:r w:rsidR="00FF541F" w:rsidRPr="00015B44">
        <w:rPr>
          <w:lang w:bidi="en-US"/>
        </w:rPr>
        <w:t>ower up the spectrometer equipment</w:t>
      </w:r>
      <w:r>
        <w:rPr>
          <w:lang w:bidi="en-US"/>
        </w:rPr>
        <w:t xml:space="preserve"> and establish communication with the control console</w:t>
      </w:r>
      <w:r w:rsidR="00FF541F" w:rsidRPr="00015B44">
        <w:rPr>
          <w:lang w:bidi="en-US"/>
        </w:rPr>
        <w:t>.</w:t>
      </w:r>
      <w:r w:rsidR="00251EBE">
        <w:rPr>
          <w:lang w:bidi="en-US"/>
        </w:rPr>
        <w:t xml:space="preserve"> </w:t>
      </w:r>
      <w:commentRangeStart w:id="287"/>
      <w:r>
        <w:rPr>
          <w:lang w:bidi="en-US"/>
        </w:rPr>
        <w:t xml:space="preserve">Spectrometer procedures are detailed in the operating manual </w:t>
      </w:r>
      <w:commentRangeEnd w:id="287"/>
      <w:r w:rsidR="00B6136C">
        <w:rPr>
          <w:rStyle w:val="CommentReference"/>
        </w:rPr>
        <w:commentReference w:id="287"/>
      </w:r>
      <w:r>
        <w:rPr>
          <w:lang w:bidi="en-US"/>
        </w:rPr>
        <w:t>(</w:t>
      </w:r>
      <w:proofErr w:type="spellStart"/>
      <w:r>
        <w:rPr>
          <w:lang w:bidi="en-US"/>
        </w:rPr>
        <w:t>SpectraSuite</w:t>
      </w:r>
      <w:proofErr w:type="spellEnd"/>
      <w:r>
        <w:rPr>
          <w:lang w:bidi="en-US"/>
        </w:rPr>
        <w:t xml:space="preserve">). </w:t>
      </w:r>
      <w:ins w:id="288" w:author="Kerry M Dooley" w:date="2017-02-10T20:02:00Z">
        <w:r w:rsidR="009C0CF8">
          <w:rPr>
            <w:lang w:bidi="en-US"/>
          </w:rPr>
          <w:t xml:space="preserve">The </w:t>
        </w:r>
      </w:ins>
      <w:commentRangeStart w:id="289"/>
      <w:del w:id="290" w:author="Kerry M Dooley" w:date="2017-02-10T20:02:00Z">
        <w:r w:rsidDel="009C0CF8">
          <w:rPr>
            <w:lang w:bidi="en-US"/>
          </w:rPr>
          <w:delText>C</w:delText>
        </w:r>
      </w:del>
      <w:ins w:id="291" w:author="Kerry M Dooley" w:date="2017-02-10T20:02:00Z">
        <w:r w:rsidR="009C0CF8">
          <w:rPr>
            <w:lang w:bidi="en-US"/>
          </w:rPr>
          <w:t>c</w:t>
        </w:r>
      </w:ins>
      <w:r>
        <w:rPr>
          <w:lang w:bidi="en-US"/>
        </w:rPr>
        <w:t>alibrat</w:t>
      </w:r>
      <w:ins w:id="292" w:author="Kerry M Dooley" w:date="2017-02-10T20:02:00Z">
        <w:r w:rsidR="009C0CF8">
          <w:rPr>
            <w:lang w:bidi="en-US"/>
          </w:rPr>
          <w:t>ion</w:t>
        </w:r>
      </w:ins>
      <w:del w:id="293" w:author="Kerry M Dooley" w:date="2017-02-10T20:02:00Z">
        <w:r w:rsidDel="009C0CF8">
          <w:rPr>
            <w:lang w:bidi="en-US"/>
          </w:rPr>
          <w:delText>e</w:delText>
        </w:r>
      </w:del>
      <w:r>
        <w:rPr>
          <w:lang w:bidi="en-US"/>
        </w:rPr>
        <w:t xml:space="preserve"> </w:t>
      </w:r>
      <w:ins w:id="294" w:author="Kerry M Dooley" w:date="2017-02-10T20:02:00Z">
        <w:r w:rsidR="009C0CF8">
          <w:rPr>
            <w:lang w:bidi="en-US"/>
          </w:rPr>
          <w:t xml:space="preserve">of </w:t>
        </w:r>
      </w:ins>
      <w:r>
        <w:rPr>
          <w:lang w:bidi="en-US"/>
        </w:rPr>
        <w:t xml:space="preserve">the spectrometer </w:t>
      </w:r>
      <w:ins w:id="295" w:author="Kerry M Dooley" w:date="2017-02-10T20:02:00Z">
        <w:r w:rsidR="009C0CF8">
          <w:rPr>
            <w:lang w:bidi="en-US"/>
          </w:rPr>
          <w:t>for</w:t>
        </w:r>
      </w:ins>
      <w:del w:id="296" w:author="Kerry M Dooley" w:date="2017-02-10T20:02:00Z">
        <w:r w:rsidDel="009C0CF8">
          <w:rPr>
            <w:lang w:bidi="en-US"/>
          </w:rPr>
          <w:delText>using</w:delText>
        </w:r>
      </w:del>
      <w:r>
        <w:rPr>
          <w:lang w:bidi="en-US"/>
        </w:rPr>
        <w:t xml:space="preserve"> the fluorescent dye standards </w:t>
      </w:r>
      <w:ins w:id="297" w:author="Kerry M Dooley" w:date="2017-02-10T20:02:00Z">
        <w:r w:rsidR="009C0CF8">
          <w:rPr>
            <w:lang w:bidi="en-US"/>
          </w:rPr>
          <w:t xml:space="preserve">will be </w:t>
        </w:r>
      </w:ins>
      <w:r>
        <w:rPr>
          <w:lang w:bidi="en-US"/>
        </w:rPr>
        <w:t xml:space="preserve">provided. </w:t>
      </w:r>
      <w:commentRangeEnd w:id="289"/>
      <w:r w:rsidR="00D13B3D">
        <w:rPr>
          <w:rStyle w:val="CommentReference"/>
        </w:rPr>
        <w:commentReference w:id="289"/>
      </w:r>
      <w:ins w:id="298" w:author="Kerry M Dooley" w:date="2017-02-10T20:01:00Z">
        <w:r w:rsidR="009C0CF8">
          <w:rPr>
            <w:lang w:bidi="en-US"/>
          </w:rPr>
          <w:t xml:space="preserve"> </w:t>
        </w:r>
      </w:ins>
      <w:del w:id="299" w:author="Kerry M Dooley" w:date="2017-02-10T20:20:00Z">
        <w:r w:rsidDel="00F041C8">
          <w:rPr>
            <w:lang w:bidi="en-US"/>
          </w:rPr>
          <w:delText xml:space="preserve">The spectrometer fiber optic probe can be inserted </w:delText>
        </w:r>
        <w:commentRangeStart w:id="300"/>
        <w:r w:rsidDel="00F041C8">
          <w:rPr>
            <w:lang w:bidi="en-US"/>
          </w:rPr>
          <w:delText>directly into the</w:delText>
        </w:r>
      </w:del>
      <w:ins w:id="301" w:author="Jaren Lee" w:date="2017-02-07T16:27:00Z">
        <w:del w:id="302" w:author="Kerry M Dooley" w:date="2017-02-10T20:20:00Z">
          <w:r w:rsidR="00F15B22" w:rsidDel="00F041C8">
            <w:rPr>
              <w:lang w:bidi="en-US"/>
            </w:rPr>
            <w:delText xml:space="preserve"> test tubes.</w:delText>
          </w:r>
        </w:del>
      </w:ins>
      <w:del w:id="303" w:author="Kerry M Dooley" w:date="2017-02-10T20:20:00Z">
        <w:r w:rsidDel="00F041C8">
          <w:rPr>
            <w:lang w:bidi="en-US"/>
          </w:rPr>
          <w:delText xml:space="preserve"> bottles</w:delText>
        </w:r>
        <w:commentRangeEnd w:id="300"/>
        <w:r w:rsidR="00B6136C" w:rsidDel="00F041C8">
          <w:rPr>
            <w:rStyle w:val="CommentReference"/>
          </w:rPr>
          <w:commentReference w:id="300"/>
        </w:r>
        <w:r w:rsidDel="00F041C8">
          <w:rPr>
            <w:lang w:bidi="en-US"/>
          </w:rPr>
          <w:delText>.</w:delText>
        </w:r>
      </w:del>
    </w:p>
    <w:p w14:paraId="53C19453" w14:textId="36B7FE6E" w:rsidR="00A70681" w:rsidRDefault="007F05AB" w:rsidP="00A70681">
      <w:pPr>
        <w:pStyle w:val="BodyText"/>
        <w:jc w:val="both"/>
      </w:pPr>
      <w:r>
        <w:rPr>
          <w:lang w:bidi="en-US"/>
        </w:rPr>
        <w:t xml:space="preserve">4. </w:t>
      </w:r>
      <w:commentRangeStart w:id="304"/>
      <w:r>
        <w:rPr>
          <w:lang w:bidi="en-US"/>
        </w:rPr>
        <w:t>P</w:t>
      </w:r>
      <w:r w:rsidR="00BF2324" w:rsidRPr="00FF541F">
        <w:rPr>
          <w:lang w:bidi="en-US"/>
        </w:rPr>
        <w:t xml:space="preserve">erform </w:t>
      </w:r>
      <w:ins w:id="305" w:author="Kerry M Dooley" w:date="2017-02-10T20:10:00Z">
        <w:r w:rsidR="00142FC7">
          <w:rPr>
            <w:lang w:bidi="en-US"/>
          </w:rPr>
          <w:t xml:space="preserve">one </w:t>
        </w:r>
      </w:ins>
      <w:r w:rsidR="00BF2324" w:rsidRPr="00FF541F">
        <w:rPr>
          <w:lang w:bidi="en-US"/>
        </w:rPr>
        <w:t>tracer test</w:t>
      </w:r>
      <w:ins w:id="306" w:author="Kerry M Dooley" w:date="2017-02-10T20:10:00Z">
        <w:r w:rsidR="00142FC7">
          <w:rPr>
            <w:lang w:bidi="en-US"/>
          </w:rPr>
          <w:t xml:space="preserve"> each</w:t>
        </w:r>
      </w:ins>
      <w:del w:id="307" w:author="Kerry M Dooley" w:date="2017-02-10T20:10:00Z">
        <w:r w:rsidR="00BF2324" w:rsidRPr="00FF541F" w:rsidDel="00142FC7">
          <w:rPr>
            <w:lang w:bidi="en-US"/>
          </w:rPr>
          <w:delText>s</w:delText>
        </w:r>
      </w:del>
      <w:r w:rsidR="00BF2324" w:rsidRPr="00FF541F">
        <w:rPr>
          <w:lang w:bidi="en-US"/>
        </w:rPr>
        <w:t xml:space="preserve"> </w:t>
      </w:r>
      <w:commentRangeEnd w:id="304"/>
      <w:r w:rsidR="005C567D">
        <w:rPr>
          <w:rStyle w:val="CommentReference"/>
        </w:rPr>
        <w:commentReference w:id="304"/>
      </w:r>
      <w:r>
        <w:rPr>
          <w:lang w:bidi="en-US"/>
        </w:rPr>
        <w:t>on bed</w:t>
      </w:r>
      <w:r w:rsidR="008962DF">
        <w:rPr>
          <w:lang w:bidi="en-US"/>
        </w:rPr>
        <w:t>s</w:t>
      </w:r>
      <w:r w:rsidR="00BF2324" w:rsidRPr="00FF541F">
        <w:rPr>
          <w:lang w:bidi="en-US"/>
        </w:rPr>
        <w:t xml:space="preserve"> </w:t>
      </w:r>
      <w:r w:rsidR="008962DF">
        <w:rPr>
          <w:lang w:bidi="en-US"/>
        </w:rPr>
        <w:t xml:space="preserve">#4 and </w:t>
      </w:r>
      <w:del w:id="308" w:author="Kerry M Dooley" w:date="2017-02-13T10:40:00Z">
        <w:r w:rsidR="008962DF" w:rsidDel="00B9266F">
          <w:rPr>
            <w:lang w:bidi="en-US"/>
          </w:rPr>
          <w:delText>#</w:delText>
        </w:r>
      </w:del>
      <w:r w:rsidR="008962DF">
        <w:rPr>
          <w:lang w:bidi="en-US"/>
        </w:rPr>
        <w:t xml:space="preserve">5 </w:t>
      </w:r>
      <w:r w:rsidR="00BF2324" w:rsidRPr="00FF541F">
        <w:rPr>
          <w:lang w:bidi="en-US"/>
        </w:rPr>
        <w:t xml:space="preserve">using </w:t>
      </w:r>
      <w:ins w:id="309" w:author="Kerry M Dooley" w:date="2017-02-10T20:05:00Z">
        <w:r w:rsidR="009C0CF8">
          <w:rPr>
            <w:lang w:bidi="en-US"/>
          </w:rPr>
          <w:t>50 ppm</w:t>
        </w:r>
      </w:ins>
      <w:del w:id="310" w:author="Kerry M Dooley" w:date="2017-02-10T20:05:00Z">
        <w:r w:rsidR="008D3685" w:rsidDel="009C0CF8">
          <w:rPr>
            <w:lang w:bidi="en-US"/>
          </w:rPr>
          <w:delText>the</w:delText>
        </w:r>
      </w:del>
      <w:r w:rsidR="008D3685">
        <w:rPr>
          <w:lang w:bidi="en-US"/>
        </w:rPr>
        <w:t xml:space="preserve"> </w:t>
      </w:r>
      <w:r w:rsidR="00BF2324" w:rsidRPr="00FF541F">
        <w:rPr>
          <w:lang w:bidi="en-US"/>
        </w:rPr>
        <w:t>dye</w:t>
      </w:r>
      <w:ins w:id="311" w:author="Kerry M Dooley" w:date="2017-02-10T20:05:00Z">
        <w:r w:rsidR="009C0CF8">
          <w:rPr>
            <w:lang w:bidi="en-US"/>
          </w:rPr>
          <w:t xml:space="preserve"> </w:t>
        </w:r>
      </w:ins>
      <w:ins w:id="312" w:author="Kerry" w:date="2017-02-19T19:24:00Z">
        <w:r w:rsidR="000139BE">
          <w:rPr>
            <w:lang w:bidi="en-US"/>
          </w:rPr>
          <w:t xml:space="preserve">in DI water </w:t>
        </w:r>
      </w:ins>
      <w:ins w:id="313" w:author="Kerry M Dooley" w:date="2017-02-10T20:05:00Z">
        <w:r w:rsidR="009C0CF8">
          <w:rPr>
            <w:lang w:bidi="en-US"/>
          </w:rPr>
          <w:t>as the tracer</w:t>
        </w:r>
      </w:ins>
      <w:r w:rsidR="008D3685">
        <w:rPr>
          <w:lang w:bidi="en-US"/>
        </w:rPr>
        <w:t>, at a single average flow rate for each bed</w:t>
      </w:r>
      <w:r w:rsidR="00BF2324" w:rsidRPr="00FF541F">
        <w:rPr>
          <w:lang w:bidi="en-US"/>
        </w:rPr>
        <w:t>.</w:t>
      </w:r>
      <w:r w:rsidR="00251EBE">
        <w:rPr>
          <w:lang w:bidi="en-US"/>
        </w:rPr>
        <w:t xml:space="preserve"> </w:t>
      </w:r>
      <w:del w:id="314" w:author="Kerry M Dooley" w:date="2017-02-10T20:06:00Z">
        <w:r w:rsidR="008D3685" w:rsidDel="009C0CF8">
          <w:rPr>
            <w:lang w:bidi="en-US"/>
          </w:rPr>
          <w:delText>This m</w:delText>
        </w:r>
        <w:r w:rsidDel="009C0CF8">
          <w:rPr>
            <w:lang w:bidi="en-US"/>
          </w:rPr>
          <w:delText>ay involve some trial and error</w:delText>
        </w:r>
        <w:r w:rsidR="008D3685" w:rsidDel="009C0CF8">
          <w:rPr>
            <w:lang w:bidi="en-US"/>
          </w:rPr>
          <w:delText xml:space="preserve"> to get the dye concentration in a correct range such that the outlet dye concentrations do not saturate the spectrometer.</w:delText>
        </w:r>
        <w:r w:rsidDel="009C0CF8">
          <w:rPr>
            <w:lang w:bidi="en-US"/>
          </w:rPr>
          <w:delText xml:space="preserve"> </w:delText>
        </w:r>
      </w:del>
      <w:r>
        <w:rPr>
          <w:lang w:bidi="en-US"/>
        </w:rPr>
        <w:t>Insert t</w:t>
      </w:r>
      <w:r w:rsidR="00BF2324" w:rsidRPr="00FF541F">
        <w:t xml:space="preserve">he </w:t>
      </w:r>
      <w:ins w:id="315" w:author="Kerry M Dooley" w:date="2017-02-10T20:06:00Z">
        <w:r w:rsidR="009C0CF8">
          <w:t xml:space="preserve">spectrometer </w:t>
        </w:r>
      </w:ins>
      <w:commentRangeStart w:id="316"/>
      <w:r w:rsidR="00BF2324" w:rsidRPr="00FF541F">
        <w:t>probe</w:t>
      </w:r>
      <w:commentRangeEnd w:id="316"/>
      <w:r w:rsidR="005C567D">
        <w:rPr>
          <w:rStyle w:val="CommentReference"/>
        </w:rPr>
        <w:commentReference w:id="316"/>
      </w:r>
      <w:r w:rsidR="00BF2324" w:rsidRPr="00FF541F">
        <w:t xml:space="preserve"> into the </w:t>
      </w:r>
      <w:ins w:id="317" w:author="Kerry M Dooley" w:date="2017-02-10T20:21:00Z">
        <w:r w:rsidR="00F041C8">
          <w:t xml:space="preserve">probe </w:t>
        </w:r>
      </w:ins>
      <w:r w:rsidR="00BF2324" w:rsidRPr="00FF541F">
        <w:t>sample point</w:t>
      </w:r>
      <w:ins w:id="318" w:author="Kerry M Dooley" w:date="2017-02-10T20:21:00Z">
        <w:r w:rsidR="00F041C8">
          <w:t xml:space="preserve"> (Fig. 1)</w:t>
        </w:r>
      </w:ins>
      <w:r w:rsidR="00BF2324" w:rsidRPr="00FF541F">
        <w:t>.</w:t>
      </w:r>
      <w:r w:rsidR="00A70681">
        <w:t xml:space="preserve"> </w:t>
      </w:r>
      <w:ins w:id="319" w:author="Kerry M Dooley" w:date="2017-02-10T20:10:00Z">
        <w:r w:rsidR="00142FC7">
          <w:t xml:space="preserve"> </w:t>
        </w:r>
      </w:ins>
      <w:ins w:id="320" w:author="Kerry M Dooley" w:date="2017-02-10T20:12:00Z">
        <w:r w:rsidR="00142FC7">
          <w:t xml:space="preserve">At the PERM interface, </w:t>
        </w:r>
      </w:ins>
      <w:del w:id="321" w:author="Kerry M Dooley" w:date="2017-02-10T20:12:00Z">
        <w:r w:rsidR="00A70681" w:rsidDel="00142FC7">
          <w:delText>C</w:delText>
        </w:r>
      </w:del>
      <w:ins w:id="322" w:author="Kerry M Dooley" w:date="2017-02-10T20:12:00Z">
        <w:r w:rsidR="00142FC7">
          <w:t>c</w:t>
        </w:r>
      </w:ins>
      <w:r w:rsidR="00A70681">
        <w:t xml:space="preserve">hange injection valve status from </w:t>
      </w:r>
      <w:r w:rsidR="00BF2324" w:rsidRPr="00FF541F">
        <w:t xml:space="preserve">“Running” to “Charging.” </w:t>
      </w:r>
      <w:ins w:id="323" w:author="Jaren Lee" w:date="2017-02-07T16:28:00Z">
        <w:r w:rsidR="00F15B22">
          <w:t xml:space="preserve">Inject </w:t>
        </w:r>
      </w:ins>
      <w:ins w:id="324" w:author="Kerry M Dooley" w:date="2017-02-10T20:11:00Z">
        <w:r w:rsidR="00142FC7">
          <w:t>the tracer</w:t>
        </w:r>
      </w:ins>
      <w:commentRangeStart w:id="325"/>
      <w:del w:id="326" w:author="Kerry M Dooley" w:date="2017-02-10T20:11:00Z">
        <w:r w:rsidR="00BF2324" w:rsidRPr="00FF541F" w:rsidDel="00142FC7">
          <w:delText>sample</w:delText>
        </w:r>
      </w:del>
      <w:commentRangeEnd w:id="325"/>
      <w:r w:rsidR="005C567D">
        <w:rPr>
          <w:rStyle w:val="CommentReference"/>
        </w:rPr>
        <w:commentReference w:id="325"/>
      </w:r>
      <w:r w:rsidR="00BF2324" w:rsidRPr="00FF541F">
        <w:t xml:space="preserve"> </w:t>
      </w:r>
      <w:ins w:id="327" w:author="Kerry M Dooley" w:date="2017-02-10T20:11:00Z">
        <w:r w:rsidR="00142FC7">
          <w:t>using</w:t>
        </w:r>
      </w:ins>
      <w:ins w:id="328" w:author="Jaren Lee" w:date="2017-02-07T16:28:00Z">
        <w:r w:rsidR="001F47F8">
          <w:t xml:space="preserve"> </w:t>
        </w:r>
      </w:ins>
      <w:ins w:id="329" w:author="Kerry M Dooley" w:date="2017-02-10T20:11:00Z">
        <w:r w:rsidR="00142FC7">
          <w:t xml:space="preserve">the </w:t>
        </w:r>
      </w:ins>
      <w:ins w:id="330" w:author="Jaren Lee" w:date="2017-02-07T16:28:00Z">
        <w:r w:rsidR="001F47F8">
          <w:t xml:space="preserve">syringe provided </w:t>
        </w:r>
      </w:ins>
      <w:r w:rsidR="00BF2324" w:rsidRPr="00FF541F">
        <w:t xml:space="preserve">into </w:t>
      </w:r>
      <w:ins w:id="331" w:author="Kerry M Dooley" w:date="2017-02-10T20:12:00Z">
        <w:r w:rsidR="00142FC7">
          <w:t>the sample</w:t>
        </w:r>
      </w:ins>
      <w:del w:id="332" w:author="Kerry M Dooley" w:date="2017-02-10T20:12:00Z">
        <w:r w:rsidR="00BF2324" w:rsidRPr="00FF541F" w:rsidDel="00142FC7">
          <w:delText>injection</w:delText>
        </w:r>
      </w:del>
      <w:r w:rsidR="00BF2324" w:rsidRPr="00FF541F">
        <w:t xml:space="preserve"> valve.</w:t>
      </w:r>
      <w:r w:rsidR="00A70681">
        <w:t xml:space="preserve"> </w:t>
      </w:r>
      <w:ins w:id="333" w:author="Kerry M Dooley" w:date="2017-02-10T20:13:00Z">
        <w:r w:rsidR="00142FC7">
          <w:t xml:space="preserve"> </w:t>
        </w:r>
      </w:ins>
      <w:del w:id="334" w:author="Kerry M Dooley" w:date="2017-02-10T20:12:00Z">
        <w:r w:rsidR="00A70681" w:rsidDel="00142FC7">
          <w:delText>Inject s</w:delText>
        </w:r>
      </w:del>
      <w:del w:id="335" w:author="Kerry M Dooley" w:date="2017-02-10T20:13:00Z">
        <w:r w:rsidR="00A70681" w:rsidDel="00142FC7">
          <w:delText>ample - c</w:delText>
        </w:r>
      </w:del>
      <w:ins w:id="336" w:author="Kerry M Dooley" w:date="2017-02-10T20:13:00Z">
        <w:r w:rsidR="00142FC7">
          <w:t>C</w:t>
        </w:r>
      </w:ins>
      <w:r w:rsidR="00A70681">
        <w:t xml:space="preserve">hange status to “Running”. </w:t>
      </w:r>
      <w:ins w:id="337" w:author="Kerry M Dooley" w:date="2017-02-10T20:13:00Z">
        <w:r w:rsidR="00142FC7">
          <w:t xml:space="preserve"> </w:t>
        </w:r>
      </w:ins>
      <w:r w:rsidR="00BF2324" w:rsidRPr="00FF541F">
        <w:t>Clean out the injection chamber</w:t>
      </w:r>
      <w:ins w:id="338" w:author="Kerry M Dooley" w:date="2017-02-10T20:13:00Z">
        <w:r w:rsidR="00142FC7">
          <w:t xml:space="preserve"> of the sample valve </w:t>
        </w:r>
      </w:ins>
      <w:ins w:id="339" w:author="Kerry M Dooley" w:date="2017-02-10T20:14:00Z">
        <w:r w:rsidR="00142FC7">
          <w:t xml:space="preserve">by </w:t>
        </w:r>
      </w:ins>
      <w:r w:rsidR="00A70681">
        <w:t>c</w:t>
      </w:r>
      <w:r w:rsidR="00BF2324" w:rsidRPr="00FF541F">
        <w:t>hang</w:t>
      </w:r>
      <w:r w:rsidR="00A70681">
        <w:t>ing</w:t>
      </w:r>
      <w:r w:rsidR="00BF2324" w:rsidRPr="00FF541F">
        <w:t xml:space="preserve"> </w:t>
      </w:r>
      <w:ins w:id="340" w:author="Kerry M Dooley" w:date="2017-02-10T20:14:00Z">
        <w:r w:rsidR="00142FC7">
          <w:t xml:space="preserve">its </w:t>
        </w:r>
      </w:ins>
      <w:r w:rsidR="00BF2324" w:rsidRPr="00FF541F">
        <w:t xml:space="preserve">status </w:t>
      </w:r>
      <w:r w:rsidR="00A70681">
        <w:t xml:space="preserve">back to </w:t>
      </w:r>
      <w:r w:rsidR="00BF2324" w:rsidRPr="00FF541F">
        <w:t>“Charging</w:t>
      </w:r>
      <w:del w:id="341" w:author="Kerry M Dooley" w:date="2017-02-10T20:14:00Z">
        <w:r w:rsidR="00BF2324" w:rsidRPr="00FF541F" w:rsidDel="00142FC7">
          <w:delText>.</w:delText>
        </w:r>
      </w:del>
      <w:r w:rsidR="00BF2324" w:rsidRPr="00FF541F">
        <w:t>”</w:t>
      </w:r>
      <w:ins w:id="342" w:author="Kerry M Dooley" w:date="2017-02-10T20:14:00Z">
        <w:r w:rsidR="00142FC7">
          <w:t xml:space="preserve">, </w:t>
        </w:r>
      </w:ins>
      <w:del w:id="343" w:author="Kerry M Dooley" w:date="2017-02-10T20:15:00Z">
        <w:r w:rsidR="00BF2324" w:rsidRPr="00FF541F" w:rsidDel="00142FC7">
          <w:delText xml:space="preserve"> </w:delText>
        </w:r>
        <w:commentRangeStart w:id="344"/>
        <w:commentRangeStart w:id="345"/>
        <w:r w:rsidR="00BF2324" w:rsidRPr="00FF541F" w:rsidDel="00142FC7">
          <w:delText>D</w:delText>
        </w:r>
      </w:del>
      <w:ins w:id="346" w:author="Kerry M Dooley" w:date="2017-02-10T20:15:00Z">
        <w:r w:rsidR="00142FC7">
          <w:t>d</w:t>
        </w:r>
      </w:ins>
      <w:r w:rsidR="00BF2324" w:rsidRPr="00FF541F">
        <w:t>etach</w:t>
      </w:r>
      <w:commentRangeEnd w:id="344"/>
      <w:commentRangeEnd w:id="345"/>
      <w:ins w:id="347" w:author="Kerry M Dooley" w:date="2017-02-10T20:15:00Z">
        <w:r w:rsidR="00142FC7">
          <w:t>ing</w:t>
        </w:r>
      </w:ins>
      <w:r w:rsidR="005C567D">
        <w:rPr>
          <w:rStyle w:val="CommentReference"/>
        </w:rPr>
        <w:commentReference w:id="344"/>
      </w:r>
      <w:r w:rsidR="000139BE">
        <w:rPr>
          <w:rStyle w:val="CommentReference"/>
        </w:rPr>
        <w:commentReference w:id="345"/>
      </w:r>
      <w:r w:rsidR="00BF2324" w:rsidRPr="00FF541F">
        <w:t xml:space="preserve"> </w:t>
      </w:r>
      <w:ins w:id="348" w:author="Kerry" w:date="2017-02-19T19:26:00Z">
        <w:r w:rsidR="000139BE">
          <w:t xml:space="preserve">(it screws off) </w:t>
        </w:r>
      </w:ins>
      <w:r w:rsidR="00BF2324" w:rsidRPr="00FF541F">
        <w:t>and load</w:t>
      </w:r>
      <w:ins w:id="349" w:author="Kerry M Dooley" w:date="2017-02-10T20:15:00Z">
        <w:r w:rsidR="00142FC7">
          <w:t>ing</w:t>
        </w:r>
      </w:ins>
      <w:r w:rsidR="00BF2324" w:rsidRPr="00FF541F">
        <w:t xml:space="preserve"> the syringe with water, then inject</w:t>
      </w:r>
      <w:ins w:id="350" w:author="Kerry M Dooley" w:date="2017-02-10T20:15:00Z">
        <w:r w:rsidR="00142FC7">
          <w:t>ing</w:t>
        </w:r>
      </w:ins>
      <w:r w:rsidR="00BF2324" w:rsidRPr="00FF541F">
        <w:t xml:space="preserve"> </w:t>
      </w:r>
      <w:ins w:id="351" w:author="Kerry M Dooley" w:date="2017-02-10T20:16:00Z">
        <w:r w:rsidR="00142FC7">
          <w:t>at least 100 mL of</w:t>
        </w:r>
      </w:ins>
      <w:del w:id="352" w:author="Kerry M Dooley" w:date="2017-02-10T20:16:00Z">
        <w:r w:rsidR="00BF2324" w:rsidRPr="00FF541F" w:rsidDel="00142FC7">
          <w:delText>the</w:delText>
        </w:r>
      </w:del>
      <w:r w:rsidR="00BF2324" w:rsidRPr="00FF541F">
        <w:t xml:space="preserve"> water into the </w:t>
      </w:r>
      <w:ins w:id="353" w:author="Jaren Lee" w:date="2017-02-07T10:38:00Z">
        <w:r w:rsidR="00345B06">
          <w:t>valve</w:t>
        </w:r>
      </w:ins>
      <w:commentRangeStart w:id="354"/>
      <w:del w:id="355" w:author="Jaren Lee" w:date="2017-02-07T10:38:00Z">
        <w:r w:rsidR="00BF2324" w:rsidRPr="00FF541F" w:rsidDel="00345B06">
          <w:delText>chamber</w:delText>
        </w:r>
      </w:del>
      <w:commentRangeEnd w:id="354"/>
      <w:r w:rsidR="005C567D">
        <w:rPr>
          <w:rStyle w:val="CommentReference"/>
        </w:rPr>
        <w:commentReference w:id="354"/>
      </w:r>
      <w:r w:rsidR="00BF2324" w:rsidRPr="00FF541F">
        <w:t xml:space="preserve">. </w:t>
      </w:r>
      <w:ins w:id="356" w:author="Kerry M Dooley" w:date="2017-02-10T20:16:00Z">
        <w:r w:rsidR="00142FC7">
          <w:t xml:space="preserve"> </w:t>
        </w:r>
      </w:ins>
      <w:r w:rsidR="00A70681">
        <w:t xml:space="preserve">When the injected sample has completely exited the </w:t>
      </w:r>
      <w:commentRangeStart w:id="357"/>
      <w:r w:rsidR="00A70681">
        <w:t>bed</w:t>
      </w:r>
      <w:commentRangeEnd w:id="357"/>
      <w:r w:rsidR="005C567D">
        <w:rPr>
          <w:rStyle w:val="CommentReference"/>
        </w:rPr>
        <w:commentReference w:id="357"/>
      </w:r>
      <w:del w:id="358" w:author="Kerry M Dooley" w:date="2017-02-10T20:16:00Z">
        <w:r w:rsidR="00A70681" w:rsidDel="00142FC7">
          <w:delText>,</w:delText>
        </w:r>
      </w:del>
      <w:ins w:id="359" w:author="Jaren Lee" w:date="2017-02-07T10:39:00Z">
        <w:r w:rsidR="00345B06">
          <w:t xml:space="preserve"> </w:t>
        </w:r>
      </w:ins>
      <w:ins w:id="360" w:author="Kerry M Dooley" w:date="2017-02-10T20:16:00Z">
        <w:r w:rsidR="00142FC7">
          <w:t>(</w:t>
        </w:r>
      </w:ins>
      <w:ins w:id="361" w:author="Jaren Lee" w:date="2017-02-07T10:39:00Z">
        <w:r w:rsidR="00345B06">
          <w:t>spectrometer absorbance return</w:t>
        </w:r>
      </w:ins>
      <w:ins w:id="362" w:author="Kerry M Dooley" w:date="2017-02-10T20:17:00Z">
        <w:r w:rsidR="00142FC7">
          <w:t>s</w:t>
        </w:r>
      </w:ins>
      <w:ins w:id="363" w:author="Jaren Lee" w:date="2017-02-07T10:39:00Z">
        <w:r w:rsidR="00345B06">
          <w:t xml:space="preserve"> to base line</w:t>
        </w:r>
      </w:ins>
      <w:ins w:id="364" w:author="Kerry M Dooley" w:date="2017-02-10T20:17:00Z">
        <w:r w:rsidR="00142FC7">
          <w:t>)</w:t>
        </w:r>
      </w:ins>
      <w:ins w:id="365" w:author="Jaren Lee" w:date="2017-02-07T10:39:00Z">
        <w:r w:rsidR="00345B06">
          <w:t>,</w:t>
        </w:r>
      </w:ins>
      <w:r w:rsidR="00A70681">
        <w:t xml:space="preserve"> c</w:t>
      </w:r>
      <w:r w:rsidR="00BF2324" w:rsidRPr="00FF541F">
        <w:t xml:space="preserve">hange </w:t>
      </w:r>
      <w:ins w:id="366" w:author="Kerry M Dooley" w:date="2017-02-10T20:17:00Z">
        <w:r w:rsidR="00142FC7">
          <w:t xml:space="preserve">the valve state </w:t>
        </w:r>
      </w:ins>
      <w:r w:rsidR="00A70681">
        <w:t xml:space="preserve">back </w:t>
      </w:r>
      <w:r w:rsidR="00BF2324" w:rsidRPr="00FF541F">
        <w:t xml:space="preserve">to “Running” and let the water flow </w:t>
      </w:r>
      <w:r w:rsidR="00A70681">
        <w:t xml:space="preserve">through the valve </w:t>
      </w:r>
      <w:r w:rsidR="00BF2324" w:rsidRPr="00FF541F">
        <w:t xml:space="preserve">for </w:t>
      </w:r>
      <w:r w:rsidR="00A70681">
        <w:t>10-1</w:t>
      </w:r>
      <w:r w:rsidR="00BF2324" w:rsidRPr="00FF541F">
        <w:t>5 min</w:t>
      </w:r>
      <w:r w:rsidR="00A70681">
        <w:t xml:space="preserve"> at a high flow </w:t>
      </w:r>
      <w:commentRangeStart w:id="367"/>
      <w:r w:rsidR="00A70681">
        <w:t>rate</w:t>
      </w:r>
      <w:commentRangeEnd w:id="367"/>
      <w:r w:rsidR="005C567D">
        <w:rPr>
          <w:rStyle w:val="CommentReference"/>
        </w:rPr>
        <w:commentReference w:id="367"/>
      </w:r>
      <w:ins w:id="368" w:author="Kerry M Dooley" w:date="2017-02-10T20:17:00Z">
        <w:r w:rsidR="00142FC7">
          <w:t xml:space="preserve"> before using it again</w:t>
        </w:r>
      </w:ins>
      <w:r w:rsidR="00BF2324" w:rsidRPr="00FF541F">
        <w:t>.</w:t>
      </w:r>
    </w:p>
    <w:p w14:paraId="377AB446" w14:textId="60E887E9" w:rsidR="00FF541F" w:rsidRPr="00FF541F" w:rsidRDefault="00FF541F" w:rsidP="007F05AB">
      <w:pPr>
        <w:pStyle w:val="BodyText"/>
        <w:jc w:val="both"/>
        <w:rPr>
          <w:lang w:bidi="en-US"/>
        </w:rPr>
      </w:pPr>
      <w:r w:rsidRPr="00FF541F">
        <w:rPr>
          <w:lang w:bidi="en-US"/>
        </w:rPr>
        <w:t>Conducting Two-Phase Flow</w:t>
      </w:r>
      <w:r w:rsidR="00A70681">
        <w:rPr>
          <w:lang w:bidi="en-US"/>
        </w:rPr>
        <w:t xml:space="preserve"> </w:t>
      </w:r>
      <w:ins w:id="369" w:author="Kerry M Dooley" w:date="2017-02-10T20:25:00Z">
        <w:r w:rsidR="00F041C8">
          <w:rPr>
            <w:lang w:bidi="en-US"/>
          </w:rPr>
          <w:t xml:space="preserve">Pressure Drop </w:t>
        </w:r>
      </w:ins>
      <w:commentRangeStart w:id="370"/>
      <w:commentRangeStart w:id="371"/>
      <w:r w:rsidR="00A70681">
        <w:rPr>
          <w:lang w:bidi="en-US"/>
        </w:rPr>
        <w:t>Experiments</w:t>
      </w:r>
      <w:commentRangeEnd w:id="370"/>
      <w:r w:rsidR="0000684E">
        <w:rPr>
          <w:rStyle w:val="CommentReference"/>
        </w:rPr>
        <w:commentReference w:id="370"/>
      </w:r>
      <w:commentRangeEnd w:id="371"/>
      <w:r w:rsidR="00142FC7">
        <w:rPr>
          <w:rStyle w:val="CommentReference"/>
        </w:rPr>
        <w:commentReference w:id="371"/>
      </w:r>
      <w:r w:rsidRPr="00FF541F">
        <w:rPr>
          <w:lang w:bidi="en-US"/>
        </w:rPr>
        <w:t>:</w:t>
      </w:r>
    </w:p>
    <w:p w14:paraId="5EB0A266" w14:textId="2F24AD4F" w:rsidR="00FF541F" w:rsidRPr="00FF541F" w:rsidRDefault="005167F6" w:rsidP="007F05AB">
      <w:pPr>
        <w:pStyle w:val="BodyText"/>
        <w:numPr>
          <w:ilvl w:val="0"/>
          <w:numId w:val="20"/>
        </w:numPr>
        <w:jc w:val="both"/>
        <w:rPr>
          <w:lang w:bidi="en-US"/>
        </w:rPr>
      </w:pPr>
      <w:r w:rsidRPr="00FF541F">
        <w:rPr>
          <w:lang w:bidi="en-US"/>
        </w:rPr>
        <w:t xml:space="preserve">Be sure that </w:t>
      </w:r>
      <w:r w:rsidR="00A70681">
        <w:rPr>
          <w:lang w:bidi="en-US"/>
        </w:rPr>
        <w:t xml:space="preserve">the </w:t>
      </w:r>
      <w:r w:rsidRPr="00FF541F">
        <w:rPr>
          <w:lang w:bidi="en-US"/>
        </w:rPr>
        <w:t xml:space="preserve">water </w:t>
      </w:r>
      <w:r w:rsidR="00A70681">
        <w:rPr>
          <w:lang w:bidi="en-US"/>
        </w:rPr>
        <w:t xml:space="preserve">valves </w:t>
      </w:r>
      <w:r w:rsidRPr="00FF541F">
        <w:rPr>
          <w:lang w:bidi="en-US"/>
        </w:rPr>
        <w:t xml:space="preserve">to </w:t>
      </w:r>
      <w:r w:rsidR="00A70681">
        <w:rPr>
          <w:lang w:bidi="en-US"/>
        </w:rPr>
        <w:t xml:space="preserve">the </w:t>
      </w:r>
      <w:r w:rsidRPr="00FF541F">
        <w:rPr>
          <w:lang w:bidi="en-US"/>
        </w:rPr>
        <w:t xml:space="preserve">beds are closed.  Be sure that the inlet and exit valves to bed </w:t>
      </w:r>
      <w:r w:rsidR="008962DF">
        <w:rPr>
          <w:lang w:bidi="en-US"/>
        </w:rPr>
        <w:t xml:space="preserve">#5 </w:t>
      </w:r>
      <w:r w:rsidRPr="00FF541F">
        <w:rPr>
          <w:lang w:bidi="en-US"/>
        </w:rPr>
        <w:t>are open.</w:t>
      </w:r>
      <w:r w:rsidR="00251EBE">
        <w:rPr>
          <w:lang w:bidi="en-US"/>
        </w:rPr>
        <w:t xml:space="preserve"> </w:t>
      </w:r>
      <w:ins w:id="372" w:author="Kerry M Dooley" w:date="2017-02-10T20:18:00Z">
        <w:r w:rsidR="00142FC7">
          <w:rPr>
            <w:lang w:bidi="en-US"/>
          </w:rPr>
          <w:t xml:space="preserve"> </w:t>
        </w:r>
      </w:ins>
      <w:r w:rsidRPr="00FF541F">
        <w:rPr>
          <w:lang w:bidi="en-US"/>
        </w:rPr>
        <w:t xml:space="preserve">Be sure </w:t>
      </w:r>
      <w:r w:rsidR="00A70681">
        <w:rPr>
          <w:lang w:bidi="en-US"/>
        </w:rPr>
        <w:t xml:space="preserve">the </w:t>
      </w:r>
      <w:r w:rsidRPr="00FF541F">
        <w:rPr>
          <w:lang w:bidi="en-US"/>
        </w:rPr>
        <w:t xml:space="preserve">drain </w:t>
      </w:r>
      <w:r w:rsidR="00A70681">
        <w:rPr>
          <w:lang w:bidi="en-US"/>
        </w:rPr>
        <w:t xml:space="preserve">valve </w:t>
      </w:r>
      <w:r w:rsidRPr="00FF541F">
        <w:rPr>
          <w:lang w:bidi="en-US"/>
        </w:rPr>
        <w:t xml:space="preserve">is open.  Be sure the manual valve for </w:t>
      </w:r>
      <w:r w:rsidR="00A70681">
        <w:rPr>
          <w:lang w:bidi="en-US"/>
        </w:rPr>
        <w:t xml:space="preserve">the </w:t>
      </w:r>
      <w:r w:rsidRPr="00FF541F">
        <w:rPr>
          <w:lang w:bidi="en-US"/>
        </w:rPr>
        <w:t xml:space="preserve">air to </w:t>
      </w:r>
      <w:r w:rsidR="00A70681">
        <w:rPr>
          <w:lang w:bidi="en-US"/>
        </w:rPr>
        <w:t xml:space="preserve">the </w:t>
      </w:r>
      <w:r w:rsidRPr="00FF541F">
        <w:rPr>
          <w:lang w:bidi="en-US"/>
        </w:rPr>
        <w:t>beds is closed.</w:t>
      </w:r>
    </w:p>
    <w:p w14:paraId="358A4C34" w14:textId="6E38A6C3" w:rsidR="00FF541F" w:rsidRPr="00FF541F" w:rsidRDefault="005167F6" w:rsidP="009B13E9">
      <w:pPr>
        <w:pStyle w:val="BodyText"/>
        <w:numPr>
          <w:ilvl w:val="0"/>
          <w:numId w:val="20"/>
        </w:numPr>
        <w:jc w:val="both"/>
        <w:rPr>
          <w:lang w:bidi="en-US"/>
        </w:rPr>
      </w:pPr>
      <w:r w:rsidRPr="00FF541F">
        <w:rPr>
          <w:lang w:bidi="en-US"/>
        </w:rPr>
        <w:t xml:space="preserve">Slowly open </w:t>
      </w:r>
      <w:r w:rsidR="00A70681">
        <w:rPr>
          <w:lang w:bidi="en-US"/>
        </w:rPr>
        <w:t xml:space="preserve">the </w:t>
      </w:r>
      <w:r w:rsidRPr="00FF541F">
        <w:rPr>
          <w:lang w:bidi="en-US"/>
        </w:rPr>
        <w:t>air regulator to establish an air flow (&lt; 5 psig at first).</w:t>
      </w:r>
      <w:r w:rsidR="00A70681">
        <w:rPr>
          <w:lang w:bidi="en-US"/>
        </w:rPr>
        <w:t xml:space="preserve"> </w:t>
      </w:r>
      <w:r w:rsidRPr="00FF541F">
        <w:rPr>
          <w:lang w:bidi="en-US"/>
        </w:rPr>
        <w:t>Open the manual valve for the air to the beds.</w:t>
      </w:r>
    </w:p>
    <w:p w14:paraId="515F2581" w14:textId="4BA89847" w:rsidR="00FF541F" w:rsidRPr="00FF541F" w:rsidRDefault="005167F6" w:rsidP="009B13E9">
      <w:pPr>
        <w:pStyle w:val="BodyText"/>
        <w:numPr>
          <w:ilvl w:val="0"/>
          <w:numId w:val="20"/>
        </w:numPr>
        <w:jc w:val="both"/>
        <w:rPr>
          <w:lang w:bidi="en-US"/>
        </w:rPr>
      </w:pPr>
      <w:r w:rsidRPr="00FF541F">
        <w:rPr>
          <w:lang w:bidi="en-US"/>
        </w:rPr>
        <w:t xml:space="preserve">Set water flow controller at desired </w:t>
      </w:r>
      <w:commentRangeStart w:id="373"/>
      <w:proofErr w:type="spellStart"/>
      <w:r w:rsidRPr="00FF541F">
        <w:rPr>
          <w:lang w:bidi="en-US"/>
        </w:rPr>
        <w:t>setpoint</w:t>
      </w:r>
      <w:commentRangeEnd w:id="373"/>
      <w:proofErr w:type="spellEnd"/>
      <w:r w:rsidR="00B60348">
        <w:rPr>
          <w:rStyle w:val="CommentReference"/>
        </w:rPr>
        <w:commentReference w:id="373"/>
      </w:r>
      <w:r w:rsidRPr="00FF541F">
        <w:rPr>
          <w:lang w:bidi="en-US"/>
        </w:rPr>
        <w:t xml:space="preserve"> </w:t>
      </w:r>
      <w:ins w:id="374" w:author="Kerry M Dooley" w:date="2017-02-10T20:19:00Z">
        <w:r w:rsidR="00142FC7">
          <w:rPr>
            <w:lang w:bidi="en-US"/>
          </w:rPr>
          <w:t>(</w:t>
        </w:r>
      </w:ins>
      <w:ins w:id="375" w:author="Kerry M Dooley" w:date="2017-02-10T20:23:00Z">
        <w:r w:rsidR="00F041C8">
          <w:rPr>
            <w:lang w:bidi="en-US"/>
          </w:rPr>
          <w:t>7</w:t>
        </w:r>
      </w:ins>
      <w:ins w:id="376" w:author="Kerry M Dooley" w:date="2017-02-10T20:19:00Z">
        <w:r w:rsidR="00142FC7">
          <w:rPr>
            <w:lang w:bidi="en-US"/>
          </w:rPr>
          <w:t xml:space="preserve">00 mL/min) </w:t>
        </w:r>
      </w:ins>
      <w:r w:rsidRPr="00FF541F">
        <w:rPr>
          <w:lang w:bidi="en-US"/>
        </w:rPr>
        <w:t xml:space="preserve">and open </w:t>
      </w:r>
      <w:r w:rsidR="002F5603">
        <w:rPr>
          <w:lang w:bidi="en-US"/>
        </w:rPr>
        <w:t>manual valve</w:t>
      </w:r>
      <w:r w:rsidRPr="00FF541F">
        <w:rPr>
          <w:lang w:bidi="en-US"/>
        </w:rPr>
        <w:t>.</w:t>
      </w:r>
      <w:r w:rsidR="002F5603">
        <w:rPr>
          <w:lang w:bidi="en-US"/>
        </w:rPr>
        <w:t xml:space="preserve"> </w:t>
      </w:r>
      <w:ins w:id="377" w:author="Kerry M Dooley" w:date="2017-02-10T20:19:00Z">
        <w:r w:rsidR="00142FC7">
          <w:rPr>
            <w:lang w:bidi="en-US"/>
          </w:rPr>
          <w:t xml:space="preserve"> </w:t>
        </w:r>
      </w:ins>
      <w:commentRangeStart w:id="378"/>
      <w:commentRangeStart w:id="379"/>
      <w:r w:rsidR="002F5603">
        <w:rPr>
          <w:lang w:bidi="en-US"/>
        </w:rPr>
        <w:t xml:space="preserve">Route water/air flow to </w:t>
      </w:r>
      <w:r w:rsidRPr="00FF541F">
        <w:rPr>
          <w:lang w:bidi="en-US"/>
        </w:rPr>
        <w:t>gas-liquid separator</w:t>
      </w:r>
      <w:ins w:id="380" w:author="Kerry M Dooley" w:date="2017-02-10T20:21:00Z">
        <w:r w:rsidR="00F041C8">
          <w:rPr>
            <w:lang w:bidi="en-US"/>
          </w:rPr>
          <w:t xml:space="preserve"> (</w:t>
        </w:r>
      </w:ins>
      <w:ins w:id="381" w:author="Kerry" w:date="2017-02-19T19:28:00Z">
        <w:r w:rsidR="000139BE">
          <w:rPr>
            <w:lang w:bidi="en-US"/>
          </w:rPr>
          <w:t xml:space="preserve">see </w:t>
        </w:r>
        <w:proofErr w:type="spellStart"/>
        <w:r w:rsidR="000139BE">
          <w:rPr>
            <w:lang w:bidi="en-US"/>
          </w:rPr>
          <w:t>valving</w:t>
        </w:r>
        <w:proofErr w:type="spellEnd"/>
        <w:r w:rsidR="000139BE">
          <w:rPr>
            <w:lang w:bidi="en-US"/>
          </w:rPr>
          <w:t xml:space="preserve"> in </w:t>
        </w:r>
      </w:ins>
      <w:ins w:id="382" w:author="Kerry M Dooley" w:date="2017-02-10T20:21:00Z">
        <w:r w:rsidR="00F041C8">
          <w:rPr>
            <w:lang w:bidi="en-US"/>
          </w:rPr>
          <w:t>Fig. 1)</w:t>
        </w:r>
      </w:ins>
      <w:r w:rsidRPr="00FF541F">
        <w:rPr>
          <w:lang w:bidi="en-US"/>
        </w:rPr>
        <w:t>.</w:t>
      </w:r>
      <w:commentRangeEnd w:id="378"/>
      <w:r w:rsidR="00B60348">
        <w:rPr>
          <w:rStyle w:val="CommentReference"/>
        </w:rPr>
        <w:commentReference w:id="378"/>
      </w:r>
      <w:commentRangeEnd w:id="379"/>
      <w:r w:rsidR="000139BE">
        <w:rPr>
          <w:rStyle w:val="CommentReference"/>
        </w:rPr>
        <w:commentReference w:id="379"/>
      </w:r>
    </w:p>
    <w:p w14:paraId="78D717E3" w14:textId="217B1093" w:rsidR="00FF541F" w:rsidRPr="00FF541F" w:rsidRDefault="005167F6" w:rsidP="007F05AB">
      <w:pPr>
        <w:pStyle w:val="BodyText"/>
        <w:numPr>
          <w:ilvl w:val="0"/>
          <w:numId w:val="20"/>
        </w:numPr>
        <w:jc w:val="both"/>
        <w:rPr>
          <w:lang w:bidi="en-US"/>
        </w:rPr>
      </w:pPr>
      <w:r w:rsidRPr="00FF541F">
        <w:rPr>
          <w:lang w:bidi="en-US"/>
        </w:rPr>
        <w:t xml:space="preserve">Confirm that water is exiting to drain. </w:t>
      </w:r>
      <w:del w:id="383" w:author="Jaren Lee" w:date="2017-02-07T16:31:00Z">
        <w:r w:rsidRPr="00FF541F" w:rsidDel="00E54BB8">
          <w:rPr>
            <w:lang w:bidi="en-US"/>
          </w:rPr>
          <w:delText xml:space="preserve"> </w:delText>
        </w:r>
        <w:commentRangeStart w:id="384"/>
        <w:r w:rsidRPr="00FF541F" w:rsidDel="00E54BB8">
          <w:rPr>
            <w:lang w:bidi="en-US"/>
          </w:rPr>
          <w:delText xml:space="preserve">You may want to </w:delText>
        </w:r>
      </w:del>
      <w:ins w:id="385" w:author="Jaren Lee" w:date="2017-02-07T16:31:00Z">
        <w:r w:rsidR="00E54BB8">
          <w:rPr>
            <w:lang w:bidi="en-US"/>
          </w:rPr>
          <w:t>C</w:t>
        </w:r>
      </w:ins>
      <w:del w:id="386" w:author="Jaren Lee" w:date="2017-02-07T16:31:00Z">
        <w:r w:rsidRPr="00FF541F" w:rsidDel="00E54BB8">
          <w:rPr>
            <w:lang w:bidi="en-US"/>
          </w:rPr>
          <w:delText>c</w:delText>
        </w:r>
      </w:del>
      <w:r w:rsidRPr="00FF541F">
        <w:rPr>
          <w:lang w:bidi="en-US"/>
        </w:rPr>
        <w:t xml:space="preserve">lose </w:t>
      </w:r>
      <w:r w:rsidR="002F5603">
        <w:rPr>
          <w:lang w:bidi="en-US"/>
        </w:rPr>
        <w:t xml:space="preserve">the valve to the </w:t>
      </w:r>
      <w:r w:rsidR="00D16490">
        <w:rPr>
          <w:lang w:bidi="en-US"/>
        </w:rPr>
        <w:t>drain f</w:t>
      </w:r>
      <w:r w:rsidRPr="00FF541F">
        <w:rPr>
          <w:lang w:bidi="en-US"/>
        </w:rPr>
        <w:t>or a period of time to build up a liquid head in the gas-liquid separator.</w:t>
      </w:r>
      <w:commentRangeEnd w:id="384"/>
      <w:r w:rsidR="00B60348">
        <w:rPr>
          <w:rStyle w:val="CommentReference"/>
        </w:rPr>
        <w:commentReference w:id="384"/>
      </w:r>
      <w:ins w:id="387" w:author="Kerry M Dooley" w:date="2017-02-10T20:21:00Z">
        <w:r w:rsidR="00F041C8">
          <w:rPr>
            <w:lang w:bidi="en-US"/>
          </w:rPr>
          <w:t xml:space="preserve">  This will result in better separation of the air and water.</w:t>
        </w:r>
      </w:ins>
    </w:p>
    <w:p w14:paraId="4C8F2AC8" w14:textId="511B5135" w:rsidR="00FF541F" w:rsidRPr="00FF541F" w:rsidRDefault="005167F6" w:rsidP="007F05AB">
      <w:pPr>
        <w:pStyle w:val="BodyText"/>
        <w:numPr>
          <w:ilvl w:val="0"/>
          <w:numId w:val="20"/>
        </w:numPr>
        <w:jc w:val="both"/>
        <w:rPr>
          <w:lang w:bidi="en-US"/>
        </w:rPr>
      </w:pPr>
      <w:r w:rsidRPr="00FF541F">
        <w:rPr>
          <w:lang w:bidi="en-US"/>
        </w:rPr>
        <w:lastRenderedPageBreak/>
        <w:t xml:space="preserve">Adjust air flow </w:t>
      </w:r>
      <w:ins w:id="388" w:author="Kerry M Dooley" w:date="2017-02-10T20:22:00Z">
        <w:r w:rsidR="00F041C8">
          <w:rPr>
            <w:lang w:bidi="en-US"/>
          </w:rPr>
          <w:t xml:space="preserve">(typically &lt; 2 SCFM) </w:t>
        </w:r>
      </w:ins>
      <w:r w:rsidRPr="00FF541F">
        <w:rPr>
          <w:lang w:bidi="en-US"/>
        </w:rPr>
        <w:t xml:space="preserve">as desired using the pressure regulator and the dry test meter on the gas exit </w:t>
      </w:r>
      <w:commentRangeStart w:id="389"/>
      <w:r w:rsidRPr="00FF541F">
        <w:rPr>
          <w:lang w:bidi="en-US"/>
        </w:rPr>
        <w:t>line</w:t>
      </w:r>
      <w:commentRangeEnd w:id="389"/>
      <w:r w:rsidR="00066B59">
        <w:rPr>
          <w:rStyle w:val="CommentReference"/>
        </w:rPr>
        <w:commentReference w:id="389"/>
      </w:r>
      <w:r w:rsidRPr="00FF541F">
        <w:rPr>
          <w:lang w:bidi="en-US"/>
        </w:rPr>
        <w:t xml:space="preserve">.  </w:t>
      </w:r>
      <w:ins w:id="390" w:author="Jaren Lee" w:date="2017-02-07T16:31:00Z">
        <w:r w:rsidR="00E54BB8">
          <w:rPr>
            <w:lang w:bidi="en-US"/>
          </w:rPr>
          <w:t>C</w:t>
        </w:r>
      </w:ins>
      <w:del w:id="391" w:author="Jaren Lee" w:date="2017-02-07T16:31:00Z">
        <w:r w:rsidRPr="003908E7" w:rsidDel="00E54BB8">
          <w:rPr>
            <w:highlight w:val="yellow"/>
            <w:lang w:bidi="en-US"/>
            <w:rPrChange w:id="392" w:author="Helene Kuhn" w:date="2017-01-17T18:28:00Z">
              <w:rPr>
                <w:lang w:bidi="en-US"/>
              </w:rPr>
            </w:rPrChange>
          </w:rPr>
          <w:delText>You</w:delText>
        </w:r>
        <w:r w:rsidRPr="00FF541F" w:rsidDel="00E54BB8">
          <w:rPr>
            <w:lang w:bidi="en-US"/>
          </w:rPr>
          <w:delText xml:space="preserve"> can c</w:delText>
        </w:r>
      </w:del>
      <w:r w:rsidRPr="00FF541F">
        <w:rPr>
          <w:lang w:bidi="en-US"/>
        </w:rPr>
        <w:t xml:space="preserve">lose </w:t>
      </w:r>
      <w:r w:rsidR="00D16490">
        <w:rPr>
          <w:lang w:bidi="en-US"/>
        </w:rPr>
        <w:t>the drain valve</w:t>
      </w:r>
      <w:r w:rsidRPr="00FF541F">
        <w:rPr>
          <w:lang w:bidi="en-US"/>
        </w:rPr>
        <w:t xml:space="preserve"> for short periods of time to get a correct gas flow reading on the </w:t>
      </w:r>
      <w:r w:rsidR="00D16490">
        <w:rPr>
          <w:lang w:bidi="en-US"/>
        </w:rPr>
        <w:t>wet</w:t>
      </w:r>
      <w:r w:rsidRPr="00FF541F">
        <w:rPr>
          <w:lang w:bidi="en-US"/>
        </w:rPr>
        <w:t xml:space="preserve"> test meter.  </w:t>
      </w:r>
    </w:p>
    <w:p w14:paraId="3FCE1DC9" w14:textId="4B60A260" w:rsidR="005D0D96" w:rsidRDefault="005167F6" w:rsidP="007F05AB">
      <w:pPr>
        <w:pStyle w:val="BodyText"/>
        <w:numPr>
          <w:ilvl w:val="0"/>
          <w:numId w:val="20"/>
        </w:numPr>
        <w:jc w:val="both"/>
        <w:rPr>
          <w:lang w:bidi="en-US"/>
        </w:rPr>
      </w:pPr>
      <w:commentRangeStart w:id="393"/>
      <w:commentRangeStart w:id="394"/>
      <w:r w:rsidRPr="00FF541F">
        <w:rPr>
          <w:lang w:bidi="en-US"/>
        </w:rPr>
        <w:t xml:space="preserve">Conduct two-phase flow </w:t>
      </w:r>
      <w:ins w:id="395" w:author="Kerry M Dooley" w:date="2017-02-10T20:26:00Z">
        <w:r w:rsidR="00F041C8">
          <w:rPr>
            <w:lang w:bidi="en-US"/>
          </w:rPr>
          <w:t xml:space="preserve">pressure drop </w:t>
        </w:r>
      </w:ins>
      <w:ins w:id="396" w:author="Kerry" w:date="2017-02-19T19:31:00Z">
        <w:r w:rsidR="00F85E88">
          <w:rPr>
            <w:lang w:bidi="en-US"/>
          </w:rPr>
          <w:t xml:space="preserve">(use DP transmitter) </w:t>
        </w:r>
      </w:ins>
      <w:r w:rsidRPr="00FF541F">
        <w:rPr>
          <w:lang w:bidi="en-US"/>
        </w:rPr>
        <w:t xml:space="preserve">experiments using bed </w:t>
      </w:r>
      <w:r w:rsidR="008962DF">
        <w:rPr>
          <w:lang w:bidi="en-US"/>
        </w:rPr>
        <w:t>#</w:t>
      </w:r>
      <w:r w:rsidRPr="00FF541F">
        <w:rPr>
          <w:lang w:bidi="en-US"/>
        </w:rPr>
        <w:t xml:space="preserve">5, at </w:t>
      </w:r>
      <w:del w:id="397" w:author="Kerry M Dooley" w:date="2017-02-10T20:24:00Z">
        <w:r w:rsidR="00D16490" w:rsidDel="00F041C8">
          <w:rPr>
            <w:lang w:bidi="en-US"/>
          </w:rPr>
          <w:delText>a</w:delText>
        </w:r>
        <w:r w:rsidRPr="00FF541F" w:rsidDel="00F041C8">
          <w:rPr>
            <w:lang w:bidi="en-US"/>
          </w:rPr>
          <w:delText xml:space="preserve"> </w:delText>
        </w:r>
        <w:r w:rsidR="008D3685" w:rsidDel="00F041C8">
          <w:rPr>
            <w:lang w:bidi="en-US"/>
          </w:rPr>
          <w:delText xml:space="preserve">single </w:delText>
        </w:r>
        <w:r w:rsidRPr="00FF541F" w:rsidDel="00F041C8">
          <w:rPr>
            <w:lang w:bidi="en-US"/>
          </w:rPr>
          <w:delText>low liquid flow rate</w:delText>
        </w:r>
        <w:r w:rsidR="008D3685" w:rsidDel="00F041C8">
          <w:rPr>
            <w:lang w:bidi="en-US"/>
          </w:rPr>
          <w:delText xml:space="preserve"> but </w:delText>
        </w:r>
      </w:del>
      <w:r w:rsidR="008D3685">
        <w:rPr>
          <w:lang w:bidi="en-US"/>
        </w:rPr>
        <w:t>multiple air rates</w:t>
      </w:r>
      <w:commentRangeEnd w:id="393"/>
      <w:r w:rsidR="00066B59">
        <w:rPr>
          <w:rStyle w:val="CommentReference"/>
        </w:rPr>
        <w:commentReference w:id="393"/>
      </w:r>
      <w:commentRangeEnd w:id="394"/>
      <w:r w:rsidR="00F041C8">
        <w:rPr>
          <w:rStyle w:val="CommentReference"/>
        </w:rPr>
        <w:commentReference w:id="394"/>
      </w:r>
      <w:r w:rsidRPr="00FF541F">
        <w:rPr>
          <w:lang w:bidi="en-US"/>
        </w:rPr>
        <w:t>.</w:t>
      </w:r>
      <w:r w:rsidR="00251EBE">
        <w:rPr>
          <w:lang w:bidi="en-US"/>
        </w:rPr>
        <w:t xml:space="preserve"> </w:t>
      </w:r>
      <w:ins w:id="398" w:author="Kerry M Dooley" w:date="2017-02-10T20:24:00Z">
        <w:r w:rsidR="00F041C8">
          <w:rPr>
            <w:lang w:bidi="en-US"/>
          </w:rPr>
          <w:t xml:space="preserve"> Try to cover the range of the DP transmitter.  </w:t>
        </w:r>
      </w:ins>
      <w:commentRangeStart w:id="399"/>
      <w:r w:rsidRPr="00FF541F">
        <w:rPr>
          <w:lang w:bidi="en-US"/>
        </w:rPr>
        <w:t>Disconnect the dry test meter if you see water exiting from the gas exit line.</w:t>
      </w:r>
      <w:commentRangeEnd w:id="399"/>
      <w:r w:rsidR="00066B59">
        <w:rPr>
          <w:rStyle w:val="CommentReference"/>
        </w:rPr>
        <w:commentReference w:id="399"/>
      </w:r>
    </w:p>
    <w:p w14:paraId="2F66824E" w14:textId="0CE24CDC" w:rsidR="00467282" w:rsidRDefault="00467282">
      <w:pPr>
        <w:rPr>
          <w:b/>
        </w:rPr>
      </w:pPr>
      <w:r w:rsidRPr="00A0328E">
        <w:rPr>
          <w:b/>
          <w:sz w:val="28"/>
        </w:rPr>
        <w:t>Representative Result</w:t>
      </w:r>
      <w:r w:rsidR="003E02E7" w:rsidRPr="00A0328E">
        <w:rPr>
          <w:b/>
          <w:sz w:val="28"/>
        </w:rPr>
        <w:t>s</w:t>
      </w:r>
      <w:r>
        <w:rPr>
          <w:b/>
        </w:rPr>
        <w:t xml:space="preserve"> </w:t>
      </w:r>
    </w:p>
    <w:p w14:paraId="304F93E0" w14:textId="6C929392" w:rsidR="00326FF3" w:rsidRDefault="00326FF3" w:rsidP="00326FF3">
      <w:pPr>
        <w:jc w:val="both"/>
        <w:rPr>
          <w:ins w:id="400" w:author="Kerry M Dooley" w:date="2017-02-13T09:10:00Z"/>
          <w:rFonts w:cs="Arial"/>
        </w:rPr>
      </w:pPr>
      <w:r>
        <w:rPr>
          <w:rFonts w:cs="Arial"/>
        </w:rPr>
        <w:t xml:space="preserve">Obtain the </w:t>
      </w:r>
      <w:r w:rsidRPr="00326FF3">
        <w:rPr>
          <w:rFonts w:cs="Arial"/>
        </w:rPr>
        <w:t>RTDs (E-curves</w:t>
      </w:r>
      <w:r w:rsidR="006C6DAC">
        <w:rPr>
          <w:rFonts w:cs="Arial"/>
        </w:rPr>
        <w:t xml:space="preserve">, using </w:t>
      </w:r>
      <w:r w:rsidR="006C6DAC" w:rsidRPr="001E796A">
        <w:rPr>
          <w:rFonts w:cs="Arial"/>
          <w:rPrChange w:id="401" w:author="Kerry M Dooley" w:date="2017-02-13T09:16:00Z">
            <w:rPr>
              <w:rFonts w:cs="Arial"/>
              <w:b/>
            </w:rPr>
          </w:rPrChange>
        </w:rPr>
        <w:t>Eq</w:t>
      </w:r>
      <w:ins w:id="402" w:author="Kerry M Dooley" w:date="2017-02-13T09:08:00Z">
        <w:r w:rsidR="001E796A" w:rsidRPr="001E796A">
          <w:rPr>
            <w:rFonts w:cs="Arial"/>
            <w:rPrChange w:id="403" w:author="Kerry M Dooley" w:date="2017-02-13T09:16:00Z">
              <w:rPr>
                <w:rFonts w:cs="Arial"/>
                <w:b/>
              </w:rPr>
            </w:rPrChange>
          </w:rPr>
          <w:t>uation</w:t>
        </w:r>
      </w:ins>
      <w:r w:rsidR="006C6DAC" w:rsidRPr="001E796A">
        <w:rPr>
          <w:rFonts w:cs="Arial"/>
          <w:rPrChange w:id="404" w:author="Kerry M Dooley" w:date="2017-02-13T09:16:00Z">
            <w:rPr>
              <w:rFonts w:cs="Arial"/>
              <w:b/>
            </w:rPr>
          </w:rPrChange>
        </w:rPr>
        <w:t>s</w:t>
      </w:r>
      <w:del w:id="405" w:author="Kerry M Dooley" w:date="2017-02-13T09:08:00Z">
        <w:r w:rsidR="006C6DAC" w:rsidRPr="001E796A" w:rsidDel="001E796A">
          <w:rPr>
            <w:rFonts w:cs="Arial"/>
            <w:rPrChange w:id="406" w:author="Kerry M Dooley" w:date="2017-02-13T09:16:00Z">
              <w:rPr>
                <w:rFonts w:cs="Arial"/>
                <w:b/>
              </w:rPr>
            </w:rPrChange>
          </w:rPr>
          <w:delText>.</w:delText>
        </w:r>
      </w:del>
      <w:r w:rsidR="006C6DAC" w:rsidRPr="001E796A">
        <w:rPr>
          <w:rFonts w:cs="Arial"/>
          <w:rPrChange w:id="407" w:author="Kerry M Dooley" w:date="2017-02-13T09:16:00Z">
            <w:rPr>
              <w:rFonts w:cs="Arial"/>
              <w:b/>
            </w:rPr>
          </w:rPrChange>
        </w:rPr>
        <w:t xml:space="preserve"> 1-2</w:t>
      </w:r>
      <w:r w:rsidRPr="00326FF3">
        <w:rPr>
          <w:rFonts w:cs="Arial"/>
        </w:rPr>
        <w:t xml:space="preserve">) after subtracting an appropriate baseline (if necessary) from the spectrometer </w:t>
      </w:r>
      <w:commentRangeStart w:id="408"/>
      <w:r w:rsidRPr="00326FF3">
        <w:rPr>
          <w:rFonts w:cs="Arial"/>
        </w:rPr>
        <w:t>signals</w:t>
      </w:r>
      <w:commentRangeEnd w:id="408"/>
      <w:r w:rsidR="007B1064">
        <w:rPr>
          <w:rStyle w:val="CommentReference"/>
        </w:rPr>
        <w:commentReference w:id="408"/>
      </w:r>
      <w:r w:rsidRPr="00326FF3">
        <w:rPr>
          <w:rFonts w:cs="Arial"/>
        </w:rPr>
        <w:t>.</w:t>
      </w:r>
      <w:r>
        <w:rPr>
          <w:rFonts w:cs="Arial"/>
        </w:rPr>
        <w:t xml:space="preserve"> </w:t>
      </w:r>
      <w:ins w:id="409" w:author="Kerry M Dooley" w:date="2017-02-13T09:08:00Z">
        <w:r w:rsidR="001E796A">
          <w:rPr>
            <w:rFonts w:cs="Arial"/>
          </w:rPr>
          <w:t xml:space="preserve"> </w:t>
        </w:r>
      </w:ins>
      <w:ins w:id="410" w:author="Kerry M Dooley" w:date="2017-02-13T10:46:00Z">
        <w:r w:rsidR="004E3DB5">
          <w:rPr>
            <w:rFonts w:cs="Arial"/>
          </w:rPr>
          <w:t>An example of baseline correction for B</w:t>
        </w:r>
      </w:ins>
      <w:ins w:id="411" w:author="Kerry M Dooley" w:date="2017-02-13T10:47:00Z">
        <w:r w:rsidR="004E3DB5">
          <w:rPr>
            <w:rFonts w:cs="Arial"/>
          </w:rPr>
          <w:t>e</w:t>
        </w:r>
      </w:ins>
      <w:ins w:id="412" w:author="Kerry M Dooley" w:date="2017-02-13T10:46:00Z">
        <w:r w:rsidR="004E3DB5">
          <w:rPr>
            <w:rFonts w:cs="Arial"/>
          </w:rPr>
          <w:t>d #3 (not used here</w:t>
        </w:r>
      </w:ins>
      <w:ins w:id="413" w:author="Kerry M Dooley" w:date="2017-02-13T10:47:00Z">
        <w:r w:rsidR="004E3DB5">
          <w:rPr>
            <w:rFonts w:cs="Arial"/>
          </w:rPr>
          <w:t xml:space="preserve">) is in Figure 3.  Using Equations 1-3, </w:t>
        </w:r>
      </w:ins>
      <w:commentRangeStart w:id="414"/>
      <w:del w:id="415" w:author="Kerry M Dooley" w:date="2017-02-13T10:47:00Z">
        <w:r w:rsidRPr="00FF541F" w:rsidDel="004E3DB5">
          <w:rPr>
            <w:rFonts w:cs="Arial"/>
          </w:rPr>
          <w:delText>C</w:delText>
        </w:r>
      </w:del>
      <w:ins w:id="416" w:author="Kerry M Dooley" w:date="2017-02-13T10:47:00Z">
        <w:r w:rsidR="004E3DB5">
          <w:rPr>
            <w:rFonts w:cs="Arial"/>
          </w:rPr>
          <w:t>c</w:t>
        </w:r>
      </w:ins>
      <w:r w:rsidRPr="00FF541F">
        <w:rPr>
          <w:rFonts w:cs="Arial"/>
        </w:rPr>
        <w:t xml:space="preserve">alculate average porosity, tracer mass, mean residence time, variance and variance divided by mean squared </w:t>
      </w:r>
      <w:r>
        <w:rPr>
          <w:rFonts w:cs="Arial"/>
        </w:rPr>
        <w:t xml:space="preserve">from </w:t>
      </w:r>
      <w:r w:rsidRPr="00FF541F">
        <w:rPr>
          <w:rFonts w:cs="Arial"/>
        </w:rPr>
        <w:t>the RTD</w:t>
      </w:r>
      <w:commentRangeEnd w:id="414"/>
      <w:r w:rsidR="00CD72C9">
        <w:rPr>
          <w:rStyle w:val="CommentReference"/>
        </w:rPr>
        <w:commentReference w:id="414"/>
      </w:r>
      <w:r w:rsidRPr="00FF541F">
        <w:rPr>
          <w:rFonts w:cs="Arial"/>
        </w:rPr>
        <w:t xml:space="preserve">s. </w:t>
      </w:r>
      <w:ins w:id="417" w:author="Kerry M Dooley" w:date="2017-02-13T09:10:00Z">
        <w:r w:rsidR="001E796A">
          <w:rPr>
            <w:rFonts w:cs="Arial"/>
          </w:rPr>
          <w:t xml:space="preserve"> </w:t>
        </w:r>
      </w:ins>
      <w:commentRangeStart w:id="418"/>
      <w:r w:rsidRPr="00FF541F">
        <w:rPr>
          <w:rFonts w:cs="Arial"/>
        </w:rPr>
        <w:t xml:space="preserve">Compare calculated tracer mass with injected mass – if they aren’t within expected precision, examine how </w:t>
      </w:r>
      <w:r w:rsidRPr="003908E7">
        <w:rPr>
          <w:rFonts w:cs="Arial"/>
          <w:highlight w:val="yellow"/>
          <w:rPrChange w:id="419" w:author="Helene Kuhn" w:date="2017-01-17T18:22:00Z">
            <w:rPr>
              <w:rFonts w:cs="Arial"/>
            </w:rPr>
          </w:rPrChange>
        </w:rPr>
        <w:t>you</w:t>
      </w:r>
      <w:r w:rsidRPr="00FF541F">
        <w:rPr>
          <w:rFonts w:cs="Arial"/>
        </w:rPr>
        <w:t xml:space="preserve"> are determining the baseline in the spectrometer measurements </w:t>
      </w:r>
      <w:commentRangeEnd w:id="418"/>
      <w:r w:rsidR="003908E7">
        <w:rPr>
          <w:rStyle w:val="CommentReference"/>
        </w:rPr>
        <w:commentReference w:id="418"/>
      </w:r>
      <w:r w:rsidRPr="00FF541F">
        <w:rPr>
          <w:rFonts w:cs="Arial"/>
        </w:rPr>
        <w:t xml:space="preserve">(and maybe determine differently).  </w:t>
      </w:r>
      <w:r w:rsidR="006C6DAC">
        <w:rPr>
          <w:rFonts w:cs="Arial"/>
        </w:rPr>
        <w:t xml:space="preserve">Examine how the </w:t>
      </w:r>
      <w:ins w:id="420" w:author="Kerry M Dooley" w:date="2017-02-13T09:15:00Z">
        <w:r w:rsidR="001E796A">
          <w:rPr>
            <w:rFonts w:cs="Arial"/>
          </w:rPr>
          <w:t xml:space="preserve">variance </w:t>
        </w:r>
      </w:ins>
      <w:del w:id="421" w:author="Kerry M Dooley" w:date="2017-02-13T09:17:00Z">
        <w:r w:rsidRPr="00FF541F" w:rsidDel="001E796A">
          <w:rPr>
            <w:rFonts w:cs="Arial"/>
          </w:rPr>
          <w:delText xml:space="preserve">results </w:delText>
        </w:r>
      </w:del>
      <w:r w:rsidR="006C6DAC">
        <w:rPr>
          <w:rFonts w:cs="Arial"/>
        </w:rPr>
        <w:t>compare</w:t>
      </w:r>
      <w:ins w:id="422" w:author="Kerry M Dooley" w:date="2017-02-13T09:17:00Z">
        <w:r w:rsidR="001E796A">
          <w:rPr>
            <w:rFonts w:cs="Arial"/>
          </w:rPr>
          <w:t>s</w:t>
        </w:r>
      </w:ins>
      <w:r w:rsidR="006C6DAC">
        <w:rPr>
          <w:rFonts w:cs="Arial"/>
        </w:rPr>
        <w:t xml:space="preserve"> </w:t>
      </w:r>
      <w:r w:rsidRPr="00FF541F">
        <w:rPr>
          <w:rFonts w:cs="Arial"/>
        </w:rPr>
        <w:t xml:space="preserve">to </w:t>
      </w:r>
      <w:ins w:id="423" w:author="Kerry M Dooley" w:date="2017-02-13T09:17:00Z">
        <w:r w:rsidR="001E796A">
          <w:rPr>
            <w:rFonts w:cs="Arial"/>
          </w:rPr>
          <w:t xml:space="preserve">the prediction from </w:t>
        </w:r>
      </w:ins>
      <w:r w:rsidRPr="00FF541F">
        <w:rPr>
          <w:rFonts w:cs="Arial"/>
        </w:rPr>
        <w:t>dispersion theory</w:t>
      </w:r>
      <w:ins w:id="424" w:author="Kerry M Dooley" w:date="2017-02-13T09:16:00Z">
        <w:r w:rsidR="001E796A">
          <w:rPr>
            <w:rFonts w:cs="Arial"/>
          </w:rPr>
          <w:t xml:space="preserve"> (Equations 4-5)</w:t>
        </w:r>
      </w:ins>
      <w:r w:rsidRPr="00FF541F">
        <w:rPr>
          <w:rFonts w:cs="Arial"/>
        </w:rPr>
        <w:t xml:space="preserve">; </w:t>
      </w:r>
      <w:r w:rsidR="006C6DAC">
        <w:rPr>
          <w:rFonts w:cs="Arial"/>
        </w:rPr>
        <w:t>deviations denote excessive channeling</w:t>
      </w:r>
      <w:r w:rsidRPr="00FF541F">
        <w:rPr>
          <w:rFonts w:cs="Arial"/>
        </w:rPr>
        <w:t>.</w:t>
      </w:r>
    </w:p>
    <w:p w14:paraId="6E32EB29" w14:textId="77777777" w:rsidR="001E796A" w:rsidRDefault="001E796A" w:rsidP="001E796A">
      <w:pPr>
        <w:jc w:val="center"/>
        <w:rPr>
          <w:ins w:id="425" w:author="Kerry M Dooley" w:date="2017-02-13T09:14:00Z"/>
        </w:rPr>
      </w:pPr>
      <w:ins w:id="426" w:author="Kerry M Dooley" w:date="2017-02-13T09:14:00Z">
        <w:r w:rsidRPr="00C036C8">
          <w:rPr>
            <w:noProof/>
          </w:rPr>
          <w:drawing>
            <wp:inline distT="0" distB="0" distL="0" distR="0" wp14:anchorId="37422FC4" wp14:editId="012F45AD">
              <wp:extent cx="5943600" cy="3034893"/>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3034893"/>
                      </a:xfrm>
                      <a:prstGeom prst="rect">
                        <a:avLst/>
                      </a:prstGeom>
                      <a:noFill/>
                      <a:ln>
                        <a:noFill/>
                      </a:ln>
                    </pic:spPr>
                  </pic:pic>
                </a:graphicData>
              </a:graphic>
            </wp:inline>
          </w:drawing>
        </w:r>
      </w:ins>
    </w:p>
    <w:p w14:paraId="32746B39" w14:textId="33C7EDCE" w:rsidR="001E796A" w:rsidRPr="00EE32BC" w:rsidRDefault="001E796A" w:rsidP="001E796A">
      <w:pPr>
        <w:jc w:val="both"/>
        <w:rPr>
          <w:ins w:id="427" w:author="Kerry M Dooley" w:date="2017-02-13T09:14:00Z"/>
        </w:rPr>
      </w:pPr>
      <w:ins w:id="428" w:author="Kerry M Dooley" w:date="2017-02-13T09:14:00Z">
        <w:r>
          <w:rPr>
            <w:b/>
          </w:rPr>
          <w:t xml:space="preserve">Figure 3.  </w:t>
        </w:r>
      </w:ins>
      <w:ins w:id="429" w:author="Kerry M Dooley" w:date="2017-02-13T10:38:00Z">
        <w:r w:rsidR="00195094" w:rsidRPr="00195094">
          <w:t xml:space="preserve">Bed #3 dimensionless RTD E-curve (390 mL/min, 50 ppm tracer injection) with and without baseline correction.  The calculated </w:t>
        </w:r>
        <w:r w:rsidR="00195094" w:rsidRPr="00195094">
          <w:sym w:font="Symbol" w:char="F074"/>
        </w:r>
        <w:r w:rsidR="00195094" w:rsidRPr="00195094">
          <w:t xml:space="preserve"> from Equations 2 and 3 was 3.6 min.  The baseline correction was made by subtracting two average baseline values, one before and one after the maximum.  </w:t>
        </w:r>
        <w:r w:rsidR="00195094">
          <w:t xml:space="preserve">The one before </w:t>
        </w:r>
        <w:r w:rsidR="00195094" w:rsidRPr="00195094">
          <w:t xml:space="preserve">was subtracted </w:t>
        </w:r>
        <w:r w:rsidR="00195094">
          <w:t xml:space="preserve">from all values </w:t>
        </w:r>
        <w:r w:rsidR="00195094" w:rsidRPr="00195094">
          <w:t xml:space="preserve">prior to the maximum, the other after </w:t>
        </w:r>
        <w:r w:rsidR="00195094">
          <w:t xml:space="preserve">was </w:t>
        </w:r>
        <w:proofErr w:type="spellStart"/>
        <w:r w:rsidR="00195094">
          <w:t>subtraced</w:t>
        </w:r>
        <w:proofErr w:type="spellEnd"/>
        <w:r w:rsidR="00195094">
          <w:t xml:space="preserve"> from all values after </w:t>
        </w:r>
        <w:r w:rsidR="00195094" w:rsidRPr="00195094">
          <w:t>the maximum.</w:t>
        </w:r>
      </w:ins>
    </w:p>
    <w:p w14:paraId="2C6D28D5" w14:textId="3725E084" w:rsidR="002C121A" w:rsidRDefault="008962DF" w:rsidP="002C121A">
      <w:pPr>
        <w:jc w:val="both"/>
        <w:rPr>
          <w:ins w:id="430" w:author="Kerry M Dooley" w:date="2017-02-13T09:29:00Z"/>
        </w:rPr>
      </w:pPr>
      <w:r w:rsidRPr="001826CE">
        <w:t xml:space="preserve">Once </w:t>
      </w:r>
      <w:r w:rsidR="00326FF3">
        <w:t>t</w:t>
      </w:r>
      <w:r w:rsidRPr="001826CE">
        <w:t>he porosit</w:t>
      </w:r>
      <w:r w:rsidR="008D3685">
        <w:t>ies</w:t>
      </w:r>
      <w:r w:rsidRPr="001826CE">
        <w:t xml:space="preserve"> </w:t>
      </w:r>
      <w:r>
        <w:t xml:space="preserve">of </w:t>
      </w:r>
      <w:r w:rsidR="006C6DAC">
        <w:t xml:space="preserve">the </w:t>
      </w:r>
      <w:r w:rsidR="008D3685">
        <w:t xml:space="preserve">beds </w:t>
      </w:r>
      <w:r>
        <w:t>(</w:t>
      </w:r>
      <w:del w:id="431" w:author="Kerry M Dooley" w:date="2017-02-13T09:17:00Z">
        <w:r w:rsidRPr="008962DF" w:rsidDel="00CF3721">
          <w:rPr>
            <w:b/>
          </w:rPr>
          <w:delText>Eq. 3</w:delText>
        </w:r>
      </w:del>
      <w:ins w:id="432" w:author="Kerry M Dooley" w:date="2017-02-13T09:17:00Z">
        <w:r w:rsidR="00CF3721">
          <w:t>Equation 3</w:t>
        </w:r>
      </w:ins>
      <w:r>
        <w:t>)</w:t>
      </w:r>
      <w:r w:rsidR="00326FF3">
        <w:t xml:space="preserve"> ha</w:t>
      </w:r>
      <w:r w:rsidR="008D3685">
        <w:t>ve</w:t>
      </w:r>
      <w:r w:rsidR="00326FF3">
        <w:t xml:space="preserve"> been found</w:t>
      </w:r>
      <w:r w:rsidRPr="001826CE">
        <w:t>, the</w:t>
      </w:r>
      <w:r>
        <w:t xml:space="preserve"> Ergun equation </w:t>
      </w:r>
      <w:r w:rsidR="00326FF3">
        <w:t xml:space="preserve">can be used </w:t>
      </w:r>
      <w:r>
        <w:t xml:space="preserve">to predict the </w:t>
      </w:r>
      <w:r>
        <w:sym w:font="Symbol" w:char="F044"/>
      </w:r>
      <w:r>
        <w:t xml:space="preserve">P’s </w:t>
      </w:r>
      <w:del w:id="433" w:author="Kerry M Dooley" w:date="2017-02-13T09:18:00Z">
        <w:r w:rsidR="00293EC4" w:rsidDel="00CF3721">
          <w:delText xml:space="preserve">and friction factors </w:delText>
        </w:r>
      </w:del>
      <w:r>
        <w:t xml:space="preserve">for the water flow experiments.  </w:t>
      </w:r>
      <w:ins w:id="434" w:author="Kerry M Dooley" w:date="2017-02-13T09:29:00Z">
        <w:r w:rsidR="002C121A">
          <w:t xml:space="preserve"> </w:t>
        </w:r>
      </w:ins>
      <w:ins w:id="435" w:author="Kerry M Dooley" w:date="2017-02-13T09:30:00Z">
        <w:r w:rsidR="002C121A">
          <w:t xml:space="preserve">The </w:t>
        </w:r>
        <w:r w:rsidR="002C121A">
          <w:lastRenderedPageBreak/>
          <w:t xml:space="preserve">average particle diameter must </w:t>
        </w:r>
      </w:ins>
      <w:ins w:id="436" w:author="Kerry M Dooley" w:date="2017-02-13T09:59:00Z">
        <w:r w:rsidR="004145B4">
          <w:t xml:space="preserve">first </w:t>
        </w:r>
      </w:ins>
      <w:ins w:id="437" w:author="Kerry M Dooley" w:date="2017-02-13T09:30:00Z">
        <w:r w:rsidR="002C121A">
          <w:t xml:space="preserve">be calculated.  </w:t>
        </w:r>
      </w:ins>
      <w:ins w:id="438" w:author="Kerry M Dooley" w:date="2017-02-13T09:29:00Z">
        <w:r w:rsidR="002C121A">
          <w:t xml:space="preserve">Because particle drag is related to area for flow, the </w:t>
        </w:r>
        <w:r w:rsidR="002C121A" w:rsidRPr="001826CE">
          <w:t>surface-area (d</w:t>
        </w:r>
        <w:r w:rsidR="002C121A" w:rsidRPr="00FF541F">
          <w:rPr>
            <w:vertAlign w:val="superscript"/>
          </w:rPr>
          <w:t>2</w:t>
        </w:r>
        <w:r w:rsidR="002C121A">
          <w:t xml:space="preserve">) </w:t>
        </w:r>
        <w:r w:rsidR="002C121A" w:rsidRPr="001826CE">
          <w:t>weighting</w:t>
        </w:r>
        <w:r w:rsidR="002C121A">
          <w:t xml:space="preserve"> is usually the best way to obtain </w:t>
        </w:r>
      </w:ins>
      <w:ins w:id="439" w:author="Kerry M Dooley" w:date="2017-02-13T09:59:00Z">
        <w:r w:rsidR="004145B4">
          <w:t>the</w:t>
        </w:r>
      </w:ins>
      <w:ins w:id="440" w:author="Kerry M Dooley" w:date="2017-02-13T09:29:00Z">
        <w:r w:rsidR="002C121A">
          <w:t xml:space="preserve"> average diameter </w:t>
        </w:r>
      </w:ins>
      <w:ins w:id="441" w:author="Kerry M Dooley" w:date="2017-02-13T09:59:00Z">
        <w:r w:rsidR="004145B4">
          <w:t>for</w:t>
        </w:r>
      </w:ins>
      <w:ins w:id="442" w:author="Kerry M Dooley" w:date="2017-02-13T09:29:00Z">
        <w:r w:rsidR="002C121A">
          <w:t xml:space="preserve"> a range of particles. </w:t>
        </w:r>
      </w:ins>
      <w:ins w:id="443" w:author="Kerry M Dooley" w:date="2017-02-13T09:30:00Z">
        <w:r w:rsidR="002C121A">
          <w:t xml:space="preserve"> </w:t>
        </w:r>
      </w:ins>
      <w:ins w:id="444" w:author="Kerry M Dooley" w:date="2017-02-13T09:29:00Z">
        <w:r w:rsidR="002C121A">
          <w:t xml:space="preserve">The average diameter can be computed </w:t>
        </w:r>
      </w:ins>
      <w:ins w:id="445" w:author="Kerry M Dooley" w:date="2017-02-13T09:31:00Z">
        <w:r w:rsidR="002C121A">
          <w:t xml:space="preserve">as follows, obtaining the </w:t>
        </w:r>
      </w:ins>
      <w:ins w:id="446" w:author="Kerry M Dooley" w:date="2017-02-13T09:32:00Z">
        <w:r w:rsidR="002C121A">
          <w:t xml:space="preserve">particle diameters </w:t>
        </w:r>
      </w:ins>
      <w:ins w:id="447" w:author="Kerry M Dooley" w:date="2017-02-13T09:31:00Z">
        <w:r w:rsidR="002C121A">
          <w:t xml:space="preserve">from the information in the </w:t>
        </w:r>
      </w:ins>
      <w:ins w:id="448" w:author="Kerry M Dooley" w:date="2017-02-13T09:32:00Z">
        <w:r w:rsidR="002C121A">
          <w:t xml:space="preserve">Materials List </w:t>
        </w:r>
      </w:ins>
      <w:ins w:id="449" w:author="Kerry M Dooley" w:date="2017-02-13T09:33:00Z">
        <w:r w:rsidR="002C121A">
          <w:t>(</w:t>
        </w:r>
        <w:r w:rsidR="002C121A">
          <w:sym w:font="Symbol" w:char="F077"/>
        </w:r>
        <w:proofErr w:type="spellStart"/>
        <w:r w:rsidR="002C121A" w:rsidRPr="004145B4">
          <w:rPr>
            <w:vertAlign w:val="subscript"/>
          </w:rPr>
          <w:t>i</w:t>
        </w:r>
        <w:proofErr w:type="spellEnd"/>
        <w:r w:rsidR="002C121A">
          <w:t xml:space="preserve"> is the </w:t>
        </w:r>
        <w:proofErr w:type="spellStart"/>
        <w:r w:rsidR="002C121A">
          <w:t>wt</w:t>
        </w:r>
        <w:proofErr w:type="spellEnd"/>
        <w:r w:rsidR="002C121A">
          <w:t xml:space="preserve"> fraction of particles of diameter d</w:t>
        </w:r>
        <w:r w:rsidR="002C121A" w:rsidRPr="004145B4">
          <w:rPr>
            <w:vertAlign w:val="subscript"/>
          </w:rPr>
          <w:t>i</w:t>
        </w:r>
        <w:r w:rsidR="002C121A">
          <w:t>)</w:t>
        </w:r>
      </w:ins>
      <w:ins w:id="450" w:author="Kerry M Dooley" w:date="2017-02-13T09:29:00Z">
        <w:r w:rsidR="002C121A">
          <w:t>.</w:t>
        </w:r>
      </w:ins>
    </w:p>
    <w:p w14:paraId="72C44AF8" w14:textId="77777777" w:rsidR="002C121A" w:rsidRPr="003D2622" w:rsidRDefault="00723378" w:rsidP="002C121A">
      <w:pPr>
        <w:ind w:firstLine="3150"/>
        <w:rPr>
          <w:ins w:id="451" w:author="Kerry M Dooley" w:date="2017-02-13T09:29:00Z"/>
        </w:rPr>
      </w:pPr>
      <m:oMath>
        <m:acc>
          <m:accPr>
            <m:chr m:val="̅"/>
            <m:ctrlPr>
              <w:ins w:id="452" w:author="Kerry M Dooley" w:date="2017-02-13T09:29:00Z">
                <w:rPr>
                  <w:rFonts w:ascii="Cambria Math" w:hAnsi="Cambria Math"/>
                  <w:i/>
                </w:rPr>
              </w:ins>
            </m:ctrlPr>
          </m:accPr>
          <m:e>
            <m:r>
              <w:ins w:id="453" w:author="Kerry M Dooley" w:date="2017-02-13T09:29:00Z">
                <w:rPr>
                  <w:rFonts w:ascii="Cambria Math" w:hAnsi="Cambria Math"/>
                </w:rPr>
                <m:t>d</m:t>
              </w:ins>
            </m:r>
          </m:e>
        </m:acc>
        <m:r>
          <w:ins w:id="454" w:author="Kerry M Dooley" w:date="2017-02-13T09:29:00Z">
            <w:rPr>
              <w:rFonts w:ascii="Cambria Math" w:hAnsi="Cambria Math"/>
            </w:rPr>
            <m:t>=</m:t>
          </w:ins>
        </m:r>
        <m:sSup>
          <m:sSupPr>
            <m:ctrlPr>
              <w:ins w:id="455" w:author="Kerry M Dooley" w:date="2017-02-13T09:29:00Z">
                <w:rPr>
                  <w:rFonts w:ascii="Cambria Math" w:hAnsi="Cambria Math"/>
                  <w:i/>
                </w:rPr>
              </w:ins>
            </m:ctrlPr>
          </m:sSupPr>
          <m:e>
            <m:d>
              <m:dPr>
                <m:ctrlPr>
                  <w:ins w:id="456" w:author="Kerry M Dooley" w:date="2017-02-13T09:29:00Z">
                    <w:rPr>
                      <w:rFonts w:ascii="Cambria Math" w:hAnsi="Cambria Math"/>
                      <w:i/>
                    </w:rPr>
                  </w:ins>
                </m:ctrlPr>
              </m:dPr>
              <m:e>
                <m:f>
                  <m:fPr>
                    <m:ctrlPr>
                      <w:ins w:id="457" w:author="Kerry M Dooley" w:date="2017-02-13T09:29:00Z">
                        <w:rPr>
                          <w:rFonts w:ascii="Cambria Math" w:hAnsi="Cambria Math"/>
                          <w:i/>
                        </w:rPr>
                      </w:ins>
                    </m:ctrlPr>
                  </m:fPr>
                  <m:num>
                    <m:nary>
                      <m:naryPr>
                        <m:chr m:val="∑"/>
                        <m:limLoc m:val="undOvr"/>
                        <m:supHide m:val="1"/>
                        <m:ctrlPr>
                          <w:ins w:id="458" w:author="Kerry M Dooley" w:date="2017-02-13T09:29:00Z">
                            <w:rPr>
                              <w:rFonts w:ascii="Cambria Math" w:hAnsi="Cambria Math"/>
                              <w:i/>
                            </w:rPr>
                          </w:ins>
                        </m:ctrlPr>
                      </m:naryPr>
                      <m:sub>
                        <m:r>
                          <w:ins w:id="459" w:author="Kerry M Dooley" w:date="2017-02-13T09:29:00Z">
                            <w:rPr>
                              <w:rFonts w:ascii="Cambria Math" w:hAnsi="Cambria Math"/>
                            </w:rPr>
                            <m:t>i</m:t>
                          </w:ins>
                        </m:r>
                      </m:sub>
                      <m:sup/>
                      <m:e>
                        <m:sSub>
                          <m:sSubPr>
                            <m:ctrlPr>
                              <w:ins w:id="460" w:author="Kerry M Dooley" w:date="2017-02-13T09:29:00Z">
                                <w:rPr>
                                  <w:rFonts w:ascii="Cambria Math" w:hAnsi="Cambria Math"/>
                                  <w:i/>
                                </w:rPr>
                              </w:ins>
                            </m:ctrlPr>
                          </m:sSubPr>
                          <m:e>
                            <m:r>
                              <w:ins w:id="461" w:author="Kerry M Dooley" w:date="2017-02-13T09:29:00Z">
                                <w:rPr>
                                  <w:rFonts w:ascii="Cambria Math" w:hAnsi="Cambria Math"/>
                                </w:rPr>
                                <m:t>ω</m:t>
                              </w:ins>
                            </m:r>
                          </m:e>
                          <m:sub>
                            <m:r>
                              <w:ins w:id="462" w:author="Kerry M Dooley" w:date="2017-02-13T09:29:00Z">
                                <w:rPr>
                                  <w:rFonts w:ascii="Cambria Math" w:hAnsi="Cambria Math"/>
                                </w:rPr>
                                <m:t>i</m:t>
                              </w:ins>
                            </m:r>
                          </m:sub>
                        </m:sSub>
                        <m:r>
                          <w:ins w:id="463" w:author="Kerry M Dooley" w:date="2017-02-13T09:29:00Z">
                            <w:rPr>
                              <w:rFonts w:ascii="Cambria Math" w:hAnsi="Cambria Math"/>
                            </w:rPr>
                            <m:t xml:space="preserve"> </m:t>
                          </w:ins>
                        </m:r>
                        <m:sSup>
                          <m:sSupPr>
                            <m:ctrlPr>
                              <w:ins w:id="464" w:author="Kerry M Dooley" w:date="2017-02-13T09:29:00Z">
                                <w:rPr>
                                  <w:rFonts w:ascii="Cambria Math" w:hAnsi="Cambria Math"/>
                                  <w:i/>
                                </w:rPr>
                              </w:ins>
                            </m:ctrlPr>
                          </m:sSupPr>
                          <m:e>
                            <m:sSub>
                              <m:sSubPr>
                                <m:ctrlPr>
                                  <w:ins w:id="465" w:author="Kerry M Dooley" w:date="2017-02-13T09:29:00Z">
                                    <w:rPr>
                                      <w:rFonts w:ascii="Cambria Math" w:hAnsi="Cambria Math"/>
                                      <w:i/>
                                    </w:rPr>
                                  </w:ins>
                                </m:ctrlPr>
                              </m:sSubPr>
                              <m:e>
                                <m:r>
                                  <w:ins w:id="466" w:author="Kerry M Dooley" w:date="2017-02-13T09:29:00Z">
                                    <w:rPr>
                                      <w:rFonts w:ascii="Cambria Math" w:hAnsi="Cambria Math"/>
                                    </w:rPr>
                                    <m:t>d</m:t>
                                  </w:ins>
                                </m:r>
                              </m:e>
                              <m:sub>
                                <m:r>
                                  <w:ins w:id="467" w:author="Kerry M Dooley" w:date="2017-02-13T09:29:00Z">
                                    <w:rPr>
                                      <w:rFonts w:ascii="Cambria Math" w:hAnsi="Cambria Math"/>
                                    </w:rPr>
                                    <m:t>i</m:t>
                                  </w:ins>
                                </m:r>
                              </m:sub>
                            </m:sSub>
                          </m:e>
                          <m:sup>
                            <m:r>
                              <w:ins w:id="468" w:author="Kerry M Dooley" w:date="2017-02-13T09:29:00Z">
                                <w:rPr>
                                  <w:rFonts w:ascii="Cambria Math" w:hAnsi="Cambria Math"/>
                                </w:rPr>
                                <m:t>2</m:t>
                              </w:ins>
                            </m:r>
                          </m:sup>
                        </m:sSup>
                      </m:e>
                    </m:nary>
                  </m:num>
                  <m:den>
                    <m:nary>
                      <m:naryPr>
                        <m:chr m:val="∑"/>
                        <m:limLoc m:val="undOvr"/>
                        <m:supHide m:val="1"/>
                        <m:ctrlPr>
                          <w:ins w:id="469" w:author="Kerry M Dooley" w:date="2017-02-13T09:29:00Z">
                            <w:rPr>
                              <w:rFonts w:ascii="Cambria Math" w:hAnsi="Cambria Math"/>
                              <w:i/>
                            </w:rPr>
                          </w:ins>
                        </m:ctrlPr>
                      </m:naryPr>
                      <m:sub>
                        <m:r>
                          <w:ins w:id="470" w:author="Kerry M Dooley" w:date="2017-02-13T09:29:00Z">
                            <w:rPr>
                              <w:rFonts w:ascii="Cambria Math" w:hAnsi="Cambria Math"/>
                            </w:rPr>
                            <m:t>i</m:t>
                          </w:ins>
                        </m:r>
                      </m:sub>
                      <m:sup/>
                      <m:e>
                        <m:sSub>
                          <m:sSubPr>
                            <m:ctrlPr>
                              <w:ins w:id="471" w:author="Kerry M Dooley" w:date="2017-02-13T09:29:00Z">
                                <w:rPr>
                                  <w:rFonts w:ascii="Cambria Math" w:hAnsi="Cambria Math"/>
                                  <w:i/>
                                </w:rPr>
                              </w:ins>
                            </m:ctrlPr>
                          </m:sSubPr>
                          <m:e>
                            <m:r>
                              <w:ins w:id="472" w:author="Kerry M Dooley" w:date="2017-02-13T09:29:00Z">
                                <w:rPr>
                                  <w:rFonts w:ascii="Cambria Math" w:hAnsi="Cambria Math"/>
                                </w:rPr>
                                <m:t>ω</m:t>
                              </w:ins>
                            </m:r>
                          </m:e>
                          <m:sub>
                            <m:r>
                              <w:ins w:id="473" w:author="Kerry M Dooley" w:date="2017-02-13T09:29:00Z">
                                <w:rPr>
                                  <w:rFonts w:ascii="Cambria Math" w:hAnsi="Cambria Math"/>
                                </w:rPr>
                                <m:t>i</m:t>
                              </w:ins>
                            </m:r>
                          </m:sub>
                        </m:sSub>
                      </m:e>
                    </m:nary>
                  </m:den>
                </m:f>
              </m:e>
            </m:d>
          </m:e>
          <m:sup>
            <m:r>
              <w:ins w:id="474" w:author="Kerry M Dooley" w:date="2017-02-13T09:29:00Z">
                <w:rPr>
                  <w:rFonts w:ascii="Cambria Math" w:hAnsi="Cambria Math"/>
                </w:rPr>
                <m:t>0.5</m:t>
              </w:ins>
            </m:r>
          </m:sup>
        </m:sSup>
      </m:oMath>
      <w:ins w:id="475" w:author="Kerry M Dooley" w:date="2017-02-13T09:29:00Z">
        <w:r w:rsidR="002C121A">
          <w:rPr>
            <w:rFonts w:eastAsiaTheme="minorEastAsia"/>
          </w:rPr>
          <w:tab/>
        </w:r>
        <w:r w:rsidR="002C121A">
          <w:rPr>
            <w:rFonts w:eastAsiaTheme="minorEastAsia"/>
          </w:rPr>
          <w:tab/>
        </w:r>
        <w:r w:rsidR="002C121A">
          <w:rPr>
            <w:rFonts w:eastAsiaTheme="minorEastAsia"/>
          </w:rPr>
          <w:tab/>
        </w:r>
        <w:r w:rsidR="002C121A">
          <w:rPr>
            <w:rFonts w:eastAsiaTheme="minorEastAsia"/>
          </w:rPr>
          <w:tab/>
          <w:t>(10)</w:t>
        </w:r>
      </w:ins>
    </w:p>
    <w:p w14:paraId="4B146B49" w14:textId="668C38D5" w:rsidR="002C121A" w:rsidRDefault="002C121A" w:rsidP="00293D73">
      <w:pPr>
        <w:jc w:val="both"/>
        <w:rPr>
          <w:ins w:id="476" w:author="Kerry M Dooley" w:date="2017-02-13T09:29:00Z"/>
        </w:rPr>
      </w:pPr>
    </w:p>
    <w:p w14:paraId="29A4D7D2" w14:textId="3CD4AD7D" w:rsidR="002C121A" w:rsidRDefault="002C121A" w:rsidP="00293D73">
      <w:pPr>
        <w:jc w:val="both"/>
        <w:rPr>
          <w:ins w:id="477" w:author="Kerry M Dooley" w:date="2017-02-13T09:28:00Z"/>
        </w:rPr>
      </w:pPr>
      <w:ins w:id="478" w:author="Kerry M Dooley" w:date="2017-02-13T09:37:00Z">
        <w:r>
          <w:t xml:space="preserve">The calculated porosities can be used to pinpoint the cause of any discrepancies between </w:t>
        </w:r>
        <w:r w:rsidR="00041C81">
          <w:t>predicted</w:t>
        </w:r>
        <w:r>
          <w:t xml:space="preserve"> (by the </w:t>
        </w:r>
      </w:ins>
      <w:ins w:id="479" w:author="Kerry M Dooley" w:date="2017-02-13T09:38:00Z">
        <w:r w:rsidR="00041C81">
          <w:t xml:space="preserve">Ergun equation) and measured </w:t>
        </w:r>
        <w:r w:rsidR="00041C81">
          <w:sym w:font="Symbol" w:char="F044"/>
        </w:r>
        <w:r w:rsidR="00041C81">
          <w:t>P’s</w:t>
        </w:r>
      </w:ins>
      <w:ins w:id="480" w:author="Kerry M Dooley" w:date="2017-02-13T09:37:00Z">
        <w:r>
          <w:t xml:space="preserve">.  For example, the minimum porosity for close-packed spheres is 0.36.  It is </w:t>
        </w:r>
        <w:r w:rsidR="00B9471A">
          <w:t xml:space="preserve">unlikely that any real </w:t>
        </w:r>
      </w:ins>
      <w:ins w:id="481" w:author="Kerry M Dooley" w:date="2017-02-13T09:46:00Z">
        <w:r w:rsidR="00B9471A">
          <w:sym w:font="Symbol" w:char="F065"/>
        </w:r>
        <w:r w:rsidR="00B9471A">
          <w:t xml:space="preserve"> of an entire bed </w:t>
        </w:r>
      </w:ins>
      <w:ins w:id="482" w:author="Kerry M Dooley" w:date="2017-02-13T10:04:00Z">
        <w:r w:rsidR="004145B4">
          <w:t xml:space="preserve">is </w:t>
        </w:r>
      </w:ins>
      <w:ins w:id="483" w:author="Kerry M Dooley" w:date="2017-02-13T09:37:00Z">
        <w:r>
          <w:t>less than 0.3.</w:t>
        </w:r>
      </w:ins>
      <w:ins w:id="484" w:author="Kerry M Dooley" w:date="2017-02-13T09:40:00Z">
        <w:r w:rsidR="00041C81">
          <w:t xml:space="preserve">  </w:t>
        </w:r>
      </w:ins>
      <w:r w:rsidR="008962DF">
        <w:t xml:space="preserve">Predicted </w:t>
      </w:r>
      <w:r w:rsidR="008962DF">
        <w:sym w:font="Symbol" w:char="F044"/>
      </w:r>
      <w:r w:rsidR="008962DF">
        <w:t>P’s &gt;</w:t>
      </w:r>
      <w:r w:rsidR="00E66735">
        <w:t>&gt;</w:t>
      </w:r>
      <w:r w:rsidR="008962DF">
        <w:t xml:space="preserve"> actual </w:t>
      </w:r>
      <w:r w:rsidR="00E66735">
        <w:sym w:font="Symbol" w:char="F044"/>
      </w:r>
      <w:r w:rsidR="00E66735">
        <w:t xml:space="preserve">P’s </w:t>
      </w:r>
      <w:r w:rsidR="00326FF3">
        <w:t xml:space="preserve">suggest </w:t>
      </w:r>
      <w:r w:rsidR="00E66735">
        <w:t xml:space="preserve">channeling </w:t>
      </w:r>
      <w:r w:rsidR="00630170">
        <w:t xml:space="preserve">(short-circuiting) </w:t>
      </w:r>
      <w:r w:rsidR="00E66735">
        <w:t>along the walls</w:t>
      </w:r>
      <w:ins w:id="485" w:author="Kerry M Dooley" w:date="2017-02-13T09:41:00Z">
        <w:r w:rsidR="00041C81">
          <w:t xml:space="preserve"> or in the upper portion of the bed when settling occurs</w:t>
        </w:r>
      </w:ins>
      <w:r w:rsidR="00E66735">
        <w:t xml:space="preserve">. </w:t>
      </w:r>
      <w:ins w:id="486" w:author="Kerry M Dooley" w:date="2017-02-13T09:41:00Z">
        <w:r w:rsidR="00041C81">
          <w:t xml:space="preserve"> Such phenomena would result in a low </w:t>
        </w:r>
      </w:ins>
      <w:ins w:id="487" w:author="Kerry M Dooley" w:date="2017-02-13T09:42:00Z">
        <w:r w:rsidR="00041C81">
          <w:sym w:font="Symbol" w:char="F065"/>
        </w:r>
        <w:r w:rsidR="00041C81">
          <w:t xml:space="preserve"> calculated from the E-curve</w:t>
        </w:r>
      </w:ins>
      <w:ins w:id="488" w:author="Kerry M Dooley" w:date="2017-02-13T10:04:00Z">
        <w:r w:rsidR="004145B4">
          <w:t xml:space="preserve">, leading to high predicted </w:t>
        </w:r>
        <w:r w:rsidR="004145B4">
          <w:sym w:font="Symbol" w:char="F044"/>
        </w:r>
        <w:r w:rsidR="004145B4">
          <w:t>P’s</w:t>
        </w:r>
      </w:ins>
      <w:ins w:id="489" w:author="Kerry M Dooley" w:date="2017-02-13T09:42:00Z">
        <w:r w:rsidR="00041C81">
          <w:t xml:space="preserve">.  </w:t>
        </w:r>
      </w:ins>
      <w:ins w:id="490" w:author="Kerry M Dooley" w:date="2017-02-13T09:43:00Z">
        <w:r w:rsidR="00B9471A">
          <w:t xml:space="preserve">This is the case in Figure 4 for </w:t>
        </w:r>
      </w:ins>
      <w:ins w:id="491" w:author="Kerry M Dooley" w:date="2017-02-13T09:51:00Z">
        <w:r w:rsidR="00C35ACA">
          <w:t xml:space="preserve">both </w:t>
        </w:r>
      </w:ins>
      <w:ins w:id="492" w:author="Kerry M Dooley" w:date="2017-02-13T09:45:00Z">
        <w:r w:rsidR="00B9471A">
          <w:t>bed</w:t>
        </w:r>
      </w:ins>
      <w:ins w:id="493" w:author="Kerry M Dooley" w:date="2017-02-13T09:51:00Z">
        <w:r w:rsidR="00C35ACA">
          <w:t>s</w:t>
        </w:r>
      </w:ins>
      <w:ins w:id="494" w:author="Kerry M Dooley" w:date="2017-02-13T09:45:00Z">
        <w:r w:rsidR="00B9471A">
          <w:t xml:space="preserve"> </w:t>
        </w:r>
      </w:ins>
      <w:ins w:id="495" w:author="Kerry M Dooley" w:date="2017-02-13T09:51:00Z">
        <w:r w:rsidR="00C35ACA">
          <w:t>#</w:t>
        </w:r>
      </w:ins>
      <w:ins w:id="496" w:author="Kerry M Dooley" w:date="2017-02-13T09:45:00Z">
        <w:r w:rsidR="00B9471A">
          <w:t>3</w:t>
        </w:r>
      </w:ins>
      <w:ins w:id="497" w:author="Kerry M Dooley" w:date="2017-02-13T09:51:00Z">
        <w:r w:rsidR="00C35ACA">
          <w:t xml:space="preserve"> and 4</w:t>
        </w:r>
      </w:ins>
      <w:ins w:id="498" w:author="Kerry M Dooley" w:date="2017-02-13T09:45:00Z">
        <w:r w:rsidR="00B9471A">
          <w:t>.</w:t>
        </w:r>
      </w:ins>
      <w:ins w:id="499" w:author="Kerry M Dooley" w:date="2017-02-13T09:47:00Z">
        <w:r w:rsidR="00B9471A">
          <w:t xml:space="preserve">  Note that the more expected </w:t>
        </w:r>
        <w:r w:rsidR="00B9471A">
          <w:sym w:font="Symbol" w:char="F065"/>
        </w:r>
        <w:r w:rsidR="00B9471A">
          <w:t xml:space="preserve"> </w:t>
        </w:r>
      </w:ins>
      <w:ins w:id="500" w:author="Kerry M Dooley" w:date="2017-02-13T10:00:00Z">
        <w:r w:rsidR="004145B4">
          <w:t>=</w:t>
        </w:r>
      </w:ins>
      <w:ins w:id="501" w:author="Kerry M Dooley" w:date="2017-02-13T09:47:00Z">
        <w:r w:rsidR="00B9471A">
          <w:t xml:space="preserve"> 0.36 reproduced the Ergun equation results</w:t>
        </w:r>
      </w:ins>
      <w:ins w:id="502" w:author="Kerry M Dooley" w:date="2017-02-13T09:49:00Z">
        <w:r w:rsidR="00C35ACA">
          <w:t xml:space="preserve"> except at a very high flow </w:t>
        </w:r>
      </w:ins>
      <w:ins w:id="503" w:author="Kerry M Dooley" w:date="2017-02-13T09:51:00Z">
        <w:r w:rsidR="00C35ACA">
          <w:t xml:space="preserve">rate </w:t>
        </w:r>
      </w:ins>
      <w:ins w:id="504" w:author="Kerry M Dooley" w:date="2017-02-13T09:49:00Z">
        <w:r w:rsidR="00C35ACA">
          <w:t xml:space="preserve">where </w:t>
        </w:r>
      </w:ins>
      <w:ins w:id="505" w:author="Kerry M Dooley" w:date="2017-02-13T09:50:00Z">
        <w:r w:rsidR="00C35ACA">
          <w:t xml:space="preserve">a high percentage </w:t>
        </w:r>
      </w:ins>
      <w:ins w:id="506" w:author="Kerry M Dooley" w:date="2017-02-13T09:49:00Z">
        <w:r w:rsidR="00C35ACA">
          <w:t xml:space="preserve">of the flow was through low </w:t>
        </w:r>
        <w:proofErr w:type="spellStart"/>
        <w:r w:rsidR="00C35ACA">
          <w:t>voidage</w:t>
        </w:r>
        <w:proofErr w:type="spellEnd"/>
        <w:r w:rsidR="00C35ACA">
          <w:t xml:space="preserve"> region</w:t>
        </w:r>
      </w:ins>
      <w:ins w:id="507" w:author="Kerry M Dooley" w:date="2017-02-13T09:52:00Z">
        <w:r w:rsidR="00C35ACA">
          <w:t>s</w:t>
        </w:r>
      </w:ins>
      <w:ins w:id="508" w:author="Kerry M Dooley" w:date="2017-02-13T09:47:00Z">
        <w:r w:rsidR="00B9471A">
          <w:t>.</w:t>
        </w:r>
      </w:ins>
      <w:ins w:id="509" w:author="Kerry M Dooley" w:date="2017-02-13T09:50:00Z">
        <w:r w:rsidR="00C35ACA">
          <w:t xml:space="preserve">  This </w:t>
        </w:r>
      </w:ins>
      <w:ins w:id="510" w:author="Kerry M Dooley" w:date="2017-02-13T10:01:00Z">
        <w:r w:rsidR="004145B4">
          <w:t xml:space="preserve">channeling </w:t>
        </w:r>
      </w:ins>
      <w:ins w:id="511" w:author="Kerry M Dooley" w:date="2017-02-13T09:50:00Z">
        <w:r w:rsidR="00C35ACA">
          <w:t>can actually be observed in the experiment.</w:t>
        </w:r>
      </w:ins>
      <w:ins w:id="512" w:author="Kerry M Dooley" w:date="2017-02-13T09:28:00Z">
        <w:r>
          <w:t xml:space="preserve">  </w:t>
        </w:r>
      </w:ins>
    </w:p>
    <w:p w14:paraId="2D931ADD" w14:textId="4AE1FB8C" w:rsidR="00BD618D" w:rsidDel="003D2622" w:rsidRDefault="00B9471A" w:rsidP="00326FF3">
      <w:pPr>
        <w:jc w:val="both"/>
        <w:rPr>
          <w:del w:id="513" w:author="Jaren Lee" w:date="2017-02-09T18:52:00Z"/>
        </w:rPr>
      </w:pPr>
      <w:r w:rsidRPr="00D909DF">
        <w:rPr>
          <w:noProof/>
        </w:rPr>
        <w:drawing>
          <wp:inline distT="0" distB="0" distL="0" distR="0" wp14:anchorId="5A7C100F" wp14:editId="5575F548">
            <wp:extent cx="5943600" cy="40068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4006850"/>
                    </a:xfrm>
                    <a:prstGeom prst="rect">
                      <a:avLst/>
                    </a:prstGeom>
                    <a:noFill/>
                    <a:ln>
                      <a:noFill/>
                    </a:ln>
                  </pic:spPr>
                </pic:pic>
              </a:graphicData>
            </a:graphic>
          </wp:inline>
        </w:drawing>
      </w:r>
    </w:p>
    <w:p w14:paraId="6CE5EF18" w14:textId="1F89854A" w:rsidR="00B9471A" w:rsidRDefault="00B9471A" w:rsidP="004145B4">
      <w:pPr>
        <w:jc w:val="both"/>
        <w:rPr>
          <w:ins w:id="514" w:author="Kerry M Dooley" w:date="2017-02-13T09:43:00Z"/>
        </w:rPr>
      </w:pPr>
      <w:ins w:id="515" w:author="Kerry M Dooley" w:date="2017-02-13T09:43:00Z">
        <w:r>
          <w:rPr>
            <w:b/>
          </w:rPr>
          <w:t xml:space="preserve">Figure 4.  </w:t>
        </w:r>
      </w:ins>
      <w:ins w:id="516" w:author="Kerry M Dooley" w:date="2017-02-13T10:01:00Z">
        <w:r w:rsidR="004145B4" w:rsidRPr="004145B4">
          <w:t>E</w:t>
        </w:r>
      </w:ins>
      <w:ins w:id="517" w:author="Kerry M Dooley" w:date="2017-02-13T09:43:00Z">
        <w:r w:rsidRPr="004145B4">
          <w:t>xperimental</w:t>
        </w:r>
      </w:ins>
      <w:ins w:id="518" w:author="Kerry M Dooley" w:date="2017-02-13T10:01:00Z">
        <w:r w:rsidR="004145B4" w:rsidRPr="004145B4">
          <w:t xml:space="preserve"> </w:t>
        </w:r>
        <w:r w:rsidR="004145B4" w:rsidRPr="004145B4">
          <w:sym w:font="Symbol" w:char="F044"/>
        </w:r>
        <w:r w:rsidR="004145B4" w:rsidRPr="004145B4">
          <w:t xml:space="preserve">P’s compared to the </w:t>
        </w:r>
      </w:ins>
      <w:ins w:id="519" w:author="Kerry M Dooley" w:date="2017-02-13T09:43:00Z">
        <w:r w:rsidRPr="004145B4">
          <w:t>predict</w:t>
        </w:r>
      </w:ins>
      <w:ins w:id="520" w:author="Kerry M Dooley" w:date="2017-02-13T10:01:00Z">
        <w:r w:rsidR="004145B4" w:rsidRPr="004145B4">
          <w:t xml:space="preserve">ions of the Ergun equation, both at </w:t>
        </w:r>
      </w:ins>
      <w:ins w:id="521" w:author="Kerry M Dooley" w:date="2017-02-13T09:43:00Z">
        <w:r w:rsidRPr="004145B4">
          <w:sym w:font="Symbol" w:char="F065"/>
        </w:r>
      </w:ins>
      <w:ins w:id="522" w:author="Kerry M Dooley" w:date="2017-02-13T10:02:00Z">
        <w:r w:rsidR="004145B4" w:rsidRPr="004145B4">
          <w:t xml:space="preserve"> </w:t>
        </w:r>
      </w:ins>
      <w:ins w:id="523" w:author="Kerry M Dooley" w:date="2017-02-13T09:43:00Z">
        <w:r w:rsidRPr="004145B4">
          <w:t>=</w:t>
        </w:r>
      </w:ins>
      <w:ins w:id="524" w:author="Kerry M Dooley" w:date="2017-02-13T10:02:00Z">
        <w:r w:rsidR="004145B4" w:rsidRPr="004145B4">
          <w:t xml:space="preserve"> </w:t>
        </w:r>
      </w:ins>
      <w:ins w:id="525" w:author="Kerry M Dooley" w:date="2017-02-13T09:43:00Z">
        <w:r w:rsidRPr="004145B4">
          <w:t xml:space="preserve">0.36 and </w:t>
        </w:r>
      </w:ins>
      <w:ins w:id="526" w:author="Kerry M Dooley" w:date="2017-02-13T10:02:00Z">
        <w:r w:rsidR="004145B4" w:rsidRPr="004145B4">
          <w:t xml:space="preserve">the </w:t>
        </w:r>
      </w:ins>
      <w:ins w:id="527" w:author="Kerry M Dooley" w:date="2017-02-13T09:43:00Z">
        <w:r w:rsidRPr="004145B4">
          <w:sym w:font="Symbol" w:char="F065"/>
        </w:r>
        <w:r w:rsidRPr="004145B4">
          <w:t xml:space="preserve"> </w:t>
        </w:r>
      </w:ins>
      <w:ins w:id="528" w:author="Kerry M Dooley" w:date="2017-02-13T10:02:00Z">
        <w:r w:rsidR="004145B4" w:rsidRPr="004145B4">
          <w:t>values determined from the E-curves</w:t>
        </w:r>
      </w:ins>
      <w:ins w:id="529" w:author="Kerry M Dooley" w:date="2017-02-13T09:43:00Z">
        <w:r w:rsidRPr="004145B4">
          <w:t>.</w:t>
        </w:r>
        <w:r>
          <w:rPr>
            <w:b/>
          </w:rPr>
          <w:t xml:space="preserve"> </w:t>
        </w:r>
      </w:ins>
    </w:p>
    <w:p w14:paraId="5BC257D7" w14:textId="77777777" w:rsidR="00041C81" w:rsidRDefault="00041C81" w:rsidP="00293EC4">
      <w:pPr>
        <w:jc w:val="both"/>
        <w:rPr>
          <w:ins w:id="530" w:author="Kerry M Dooley" w:date="2017-02-13T09:42:00Z"/>
          <w:rFonts w:cs="Arial"/>
        </w:rPr>
      </w:pPr>
    </w:p>
    <w:p w14:paraId="1DD2C474" w14:textId="77777777" w:rsidR="00041C81" w:rsidRDefault="00041C81" w:rsidP="00293EC4">
      <w:pPr>
        <w:jc w:val="both"/>
        <w:rPr>
          <w:ins w:id="531" w:author="Kerry M Dooley" w:date="2017-02-13T09:42:00Z"/>
          <w:rFonts w:cs="Arial"/>
        </w:rPr>
      </w:pPr>
    </w:p>
    <w:p w14:paraId="3F562038" w14:textId="77777777" w:rsidR="00B9471A" w:rsidRDefault="00B9471A" w:rsidP="00293EC4">
      <w:pPr>
        <w:jc w:val="both"/>
        <w:rPr>
          <w:ins w:id="532" w:author="Kerry M Dooley" w:date="2017-02-13T09:48:00Z"/>
          <w:rFonts w:cs="Arial"/>
        </w:rPr>
      </w:pPr>
    </w:p>
    <w:p w14:paraId="49A5FE17" w14:textId="6C5A3CF1" w:rsidR="00B9471A" w:rsidRDefault="00B9471A" w:rsidP="00293EC4">
      <w:pPr>
        <w:jc w:val="both"/>
        <w:rPr>
          <w:ins w:id="533" w:author="Kerry M Dooley" w:date="2017-02-13T09:48:00Z"/>
          <w:rFonts w:cs="Arial"/>
        </w:rPr>
      </w:pPr>
      <w:r>
        <w:t xml:space="preserve">Predicted </w:t>
      </w:r>
      <w:r>
        <w:sym w:font="Symbol" w:char="F044"/>
      </w:r>
      <w:r>
        <w:t xml:space="preserve">P’s &lt;&lt; actual </w:t>
      </w:r>
      <w:r>
        <w:sym w:font="Symbol" w:char="F044"/>
      </w:r>
      <w:r>
        <w:t xml:space="preserve">P’s suggest channeling </w:t>
      </w:r>
      <w:ins w:id="534" w:author="Kerry M Dooley" w:date="2017-02-13T09:53:00Z">
        <w:r w:rsidR="00C35ACA">
          <w:t xml:space="preserve">only </w:t>
        </w:r>
      </w:ins>
      <w:r>
        <w:t>through the lower half of the bed, or partial bed blockage.</w:t>
      </w:r>
      <w:ins w:id="535" w:author="Kerry M Dooley" w:date="2017-02-13T09:53:00Z">
        <w:r w:rsidR="00C35ACA">
          <w:t xml:space="preserve">  For these beds, this is unlikely.</w:t>
        </w:r>
      </w:ins>
      <w:r>
        <w:t xml:space="preserve">  </w:t>
      </w:r>
    </w:p>
    <w:p w14:paraId="515B1D0F" w14:textId="1CFBE4A4" w:rsidR="008962DF" w:rsidRPr="00FF541F" w:rsidRDefault="008D3685" w:rsidP="00293EC4">
      <w:pPr>
        <w:jc w:val="both"/>
      </w:pPr>
      <w:r>
        <w:rPr>
          <w:rFonts w:cs="Arial"/>
        </w:rPr>
        <w:t>For the two-phase flows, c</w:t>
      </w:r>
      <w:r w:rsidR="008962DF" w:rsidRPr="008D3685">
        <w:rPr>
          <w:rFonts w:cs="Arial"/>
        </w:rPr>
        <w:t xml:space="preserve">ompute predicted </w:t>
      </w:r>
      <w:r w:rsidR="008962DF" w:rsidRPr="00C5322B">
        <w:sym w:font="Symbol" w:char="F044"/>
      </w:r>
      <w:r w:rsidR="008962DF" w:rsidRPr="008D3685">
        <w:rPr>
          <w:rFonts w:cs="Arial"/>
        </w:rPr>
        <w:t>P’s by both homogeneous flow and stratified flow theories</w:t>
      </w:r>
      <w:ins w:id="536" w:author="Kerry M Dooley" w:date="2017-02-13T10:05:00Z">
        <w:r w:rsidR="004145B4">
          <w:rPr>
            <w:rFonts w:cs="Arial"/>
          </w:rPr>
          <w:t xml:space="preserve"> using Equations </w:t>
        </w:r>
      </w:ins>
      <w:ins w:id="537" w:author="Kerry M Dooley" w:date="2017-02-13T10:08:00Z">
        <w:r w:rsidR="004145B4">
          <w:rPr>
            <w:rFonts w:cs="Arial"/>
          </w:rPr>
          <w:t>6-9</w:t>
        </w:r>
      </w:ins>
      <w:r w:rsidR="008962DF" w:rsidRPr="008D3685">
        <w:rPr>
          <w:rFonts w:cs="Arial"/>
        </w:rPr>
        <w:t xml:space="preserve">.  </w:t>
      </w:r>
      <w:ins w:id="538" w:author="Kerry M Dooley" w:date="2017-02-13T10:08:00Z">
        <w:r w:rsidR="00A575CF">
          <w:rPr>
            <w:rFonts w:cs="Arial"/>
          </w:rPr>
          <w:t>For stratified flow, one must solve the</w:t>
        </w:r>
      </w:ins>
      <w:ins w:id="539" w:author="Kerry M Dooley" w:date="2017-02-13T10:09:00Z">
        <w:r w:rsidR="00A575CF">
          <w:rPr>
            <w:rFonts w:cs="Arial"/>
          </w:rPr>
          <w:t xml:space="preserve"> Ergun equation </w:t>
        </w:r>
      </w:ins>
      <w:ins w:id="540" w:author="Kerry M Dooley" w:date="2017-02-13T10:16:00Z">
        <w:r w:rsidR="00A575CF">
          <w:rPr>
            <w:rFonts w:cs="Arial"/>
          </w:rPr>
          <w:t>and Equation 9 simultaneously to obtain</w:t>
        </w:r>
      </w:ins>
      <w:ins w:id="541" w:author="Kerry M Dooley" w:date="2017-02-13T10:13:00Z">
        <w:r w:rsidR="00A575CF">
          <w:rPr>
            <w:rFonts w:cs="Arial"/>
          </w:rPr>
          <w:t xml:space="preserve"> α</w:t>
        </w:r>
      </w:ins>
      <w:ins w:id="542" w:author="Kerry M Dooley" w:date="2017-02-13T10:09:00Z">
        <w:r w:rsidR="00A575CF">
          <w:rPr>
            <w:rFonts w:cs="Arial"/>
          </w:rPr>
          <w:t xml:space="preserve">, setting Ergun </w:t>
        </w:r>
      </w:ins>
      <w:ins w:id="543" w:author="Kerry M Dooley" w:date="2017-02-13T10:10:00Z">
        <w:r w:rsidR="00A575CF">
          <w:rPr>
            <w:rFonts w:cs="Arial"/>
          </w:rPr>
          <w:sym w:font="Symbol" w:char="F044"/>
        </w:r>
        <w:r w:rsidR="00A575CF">
          <w:rPr>
            <w:rFonts w:cs="Arial"/>
          </w:rPr>
          <w:t xml:space="preserve">P/L </w:t>
        </w:r>
      </w:ins>
      <w:ins w:id="544" w:author="Kerry M Dooley" w:date="2017-02-13T10:09:00Z">
        <w:r w:rsidR="00A575CF">
          <w:rPr>
            <w:rFonts w:cs="Arial"/>
          </w:rPr>
          <w:t xml:space="preserve">(liquid) = Ergun </w:t>
        </w:r>
      </w:ins>
      <w:ins w:id="545" w:author="Kerry M Dooley" w:date="2017-02-13T10:10:00Z">
        <w:r w:rsidR="00A575CF">
          <w:rPr>
            <w:rFonts w:cs="Arial"/>
          </w:rPr>
          <w:sym w:font="Symbol" w:char="F044"/>
        </w:r>
        <w:r w:rsidR="00A575CF">
          <w:rPr>
            <w:rFonts w:cs="Arial"/>
          </w:rPr>
          <w:t xml:space="preserve">P/L </w:t>
        </w:r>
      </w:ins>
      <w:ins w:id="546" w:author="Kerry M Dooley" w:date="2017-02-13T10:09:00Z">
        <w:r w:rsidR="00A575CF">
          <w:rPr>
            <w:rFonts w:cs="Arial"/>
          </w:rPr>
          <w:t>(gas)</w:t>
        </w:r>
      </w:ins>
      <w:ins w:id="547" w:author="Kerry M Dooley" w:date="2017-02-13T10:11:00Z">
        <w:r w:rsidR="00A575CF">
          <w:rPr>
            <w:rFonts w:cs="Arial"/>
          </w:rPr>
          <w:t>.</w:t>
        </w:r>
      </w:ins>
      <w:ins w:id="548" w:author="Kerry M Dooley" w:date="2017-02-13T10:08:00Z">
        <w:r w:rsidR="00A575CF">
          <w:rPr>
            <w:rFonts w:cs="Arial"/>
          </w:rPr>
          <w:t xml:space="preserve"> </w:t>
        </w:r>
      </w:ins>
      <w:ins w:id="549" w:author="Kerry M Dooley" w:date="2017-02-13T10:11:00Z">
        <w:r w:rsidR="00A575CF">
          <w:rPr>
            <w:rFonts w:cs="Arial"/>
          </w:rPr>
          <w:t xml:space="preserve">  </w:t>
        </w:r>
      </w:ins>
      <w:ins w:id="550" w:author="Kerry M Dooley" w:date="2017-02-13T10:17:00Z">
        <w:r w:rsidR="00A575CF">
          <w:rPr>
            <w:rFonts w:cs="Arial"/>
          </w:rPr>
          <w:t xml:space="preserve">Then </w:t>
        </w:r>
      </w:ins>
      <w:commentRangeStart w:id="551"/>
      <w:commentRangeStart w:id="552"/>
      <w:del w:id="553" w:author="Kerry M Dooley" w:date="2017-02-13T10:11:00Z">
        <w:r w:rsidR="008962DF" w:rsidRPr="008D3685" w:rsidDel="00A575CF">
          <w:rPr>
            <w:rFonts w:cs="Arial"/>
          </w:rPr>
          <w:delText>C</w:delText>
        </w:r>
      </w:del>
      <w:ins w:id="554" w:author="Kerry M Dooley" w:date="2017-02-13T10:11:00Z">
        <w:r w:rsidR="00A575CF">
          <w:rPr>
            <w:rFonts w:cs="Arial"/>
          </w:rPr>
          <w:t>c</w:t>
        </w:r>
      </w:ins>
      <w:r w:rsidR="008962DF" w:rsidRPr="008D3685">
        <w:rPr>
          <w:rFonts w:cs="Arial"/>
        </w:rPr>
        <w:t xml:space="preserve">ompare computed vs. actual </w:t>
      </w:r>
      <w:r w:rsidR="008962DF" w:rsidRPr="00C5322B">
        <w:sym w:font="Symbol" w:char="F044"/>
      </w:r>
      <w:r w:rsidR="008962DF" w:rsidRPr="008D3685">
        <w:rPr>
          <w:rFonts w:cs="Arial"/>
        </w:rPr>
        <w:t xml:space="preserve">P’s and </w:t>
      </w:r>
      <w:r>
        <w:rPr>
          <w:rFonts w:cs="Arial"/>
        </w:rPr>
        <w:t>see which theory applies best, or if in fact either theory applies</w:t>
      </w:r>
      <w:r w:rsidR="008962DF" w:rsidRPr="008D3685">
        <w:rPr>
          <w:rFonts w:cs="Arial"/>
        </w:rPr>
        <w:t>.</w:t>
      </w:r>
      <w:r>
        <w:rPr>
          <w:rFonts w:cs="Arial"/>
        </w:rPr>
        <w:t xml:space="preserve">  </w:t>
      </w:r>
      <w:commentRangeEnd w:id="551"/>
      <w:r w:rsidR="0014333C">
        <w:rPr>
          <w:rStyle w:val="CommentReference"/>
        </w:rPr>
        <w:commentReference w:id="551"/>
      </w:r>
      <w:commentRangeEnd w:id="552"/>
      <w:r w:rsidR="00C35ACA">
        <w:rPr>
          <w:rStyle w:val="CommentReference"/>
        </w:rPr>
        <w:commentReference w:id="552"/>
      </w:r>
      <w:r>
        <w:rPr>
          <w:rFonts w:cs="Arial"/>
        </w:rPr>
        <w:t>Other flow regimes (e.g., slug</w:t>
      </w:r>
      <w:r w:rsidR="00061352">
        <w:rPr>
          <w:rFonts w:cs="Arial"/>
        </w:rPr>
        <w:t>,</w:t>
      </w:r>
      <w:r>
        <w:rPr>
          <w:rFonts w:cs="Arial"/>
        </w:rPr>
        <w:t xml:space="preserve"> mist</w:t>
      </w:r>
      <w:r w:rsidR="00061352">
        <w:rPr>
          <w:rFonts w:cs="Arial"/>
        </w:rPr>
        <w:t xml:space="preserve"> or inhomogeneous bubbly flows</w:t>
      </w:r>
      <w:r>
        <w:rPr>
          <w:rFonts w:cs="Arial"/>
        </w:rPr>
        <w:t xml:space="preserve">) are possible, as are major flow distortions due to channeling, which is </w:t>
      </w:r>
      <w:r w:rsidR="00061352">
        <w:rPr>
          <w:rFonts w:cs="Arial"/>
        </w:rPr>
        <w:t xml:space="preserve">often </w:t>
      </w:r>
      <w:r>
        <w:rPr>
          <w:rFonts w:cs="Arial"/>
        </w:rPr>
        <w:t>more prevalent in two-phase flows.</w:t>
      </w:r>
    </w:p>
    <w:p w14:paraId="54DC7966" w14:textId="13D36BEA" w:rsidR="000422B2" w:rsidDel="00C35ACA" w:rsidRDefault="008D3685" w:rsidP="00293EC4">
      <w:pPr>
        <w:jc w:val="both"/>
        <w:rPr>
          <w:del w:id="555" w:author="Kerry M Dooley" w:date="2017-02-13T09:58:00Z"/>
        </w:rPr>
      </w:pPr>
      <w:del w:id="556" w:author="Kerry M Dooley" w:date="2017-02-13T09:58:00Z">
        <w:r w:rsidRPr="00117635" w:rsidDel="00C35ACA">
          <w:delText>A 50</w:delText>
        </w:r>
        <w:r w:rsidDel="00C35ACA">
          <w:delText xml:space="preserve"> </w:delText>
        </w:r>
        <w:r w:rsidRPr="00117635" w:rsidDel="00C35ACA">
          <w:delText xml:space="preserve">ppm concentration tracer </w:delText>
        </w:r>
        <w:r w:rsidDel="00C35ACA">
          <w:delText xml:space="preserve">(dye) </w:delText>
        </w:r>
        <w:r w:rsidRPr="00117635" w:rsidDel="00C35ACA">
          <w:delText xml:space="preserve">solution injected into </w:delText>
        </w:r>
        <w:commentRangeStart w:id="557"/>
        <w:commentRangeStart w:id="558"/>
        <w:r w:rsidRPr="00117635" w:rsidDel="00C35ACA">
          <w:delText xml:space="preserve">bed 3 </w:delText>
        </w:r>
        <w:commentRangeEnd w:id="557"/>
        <w:r w:rsidR="00183BEA" w:rsidDel="00C35ACA">
          <w:rPr>
            <w:rStyle w:val="CommentReference"/>
          </w:rPr>
          <w:commentReference w:id="557"/>
        </w:r>
      </w:del>
      <w:commentRangeEnd w:id="558"/>
      <w:r w:rsidR="00B9266F">
        <w:rPr>
          <w:rStyle w:val="CommentReference"/>
        </w:rPr>
        <w:commentReference w:id="558"/>
      </w:r>
      <w:del w:id="559" w:author="Kerry M Dooley" w:date="2017-02-13T09:58:00Z">
        <w:r w:rsidRPr="00117635" w:rsidDel="00C35ACA">
          <w:delText xml:space="preserve">at </w:delText>
        </w:r>
      </w:del>
      <w:ins w:id="560" w:author="Jaren Lee" w:date="2017-02-09T17:41:00Z">
        <w:del w:id="561" w:author="Kerry M Dooley" w:date="2017-02-13T09:58:00Z">
          <w:r w:rsidR="005876D1" w:rsidDel="00C35ACA">
            <w:delText>390</w:delText>
          </w:r>
        </w:del>
      </w:ins>
      <w:del w:id="562" w:author="Kerry M Dooley" w:date="2017-02-13T09:58:00Z">
        <w:r w:rsidRPr="00117635" w:rsidDel="00C35ACA">
          <w:delText>250</w:delText>
        </w:r>
        <w:r w:rsidDel="00C35ACA">
          <w:delText xml:space="preserve"> </w:delText>
        </w:r>
        <w:r w:rsidRPr="00117635" w:rsidDel="00C35ACA">
          <w:delText>m</w:delText>
        </w:r>
        <w:r w:rsidDel="00C35ACA">
          <w:delText>L</w:delText>
        </w:r>
        <w:r w:rsidRPr="00117635" w:rsidDel="00C35ACA">
          <w:delText>/min</w:delText>
        </w:r>
        <w:r w:rsidR="000422B2" w:rsidDel="00C35ACA">
          <w:delText xml:space="preserve"> gave the dimensionless E-curve shown in </w:delText>
        </w:r>
        <w:commentRangeStart w:id="563"/>
        <w:commentRangeStart w:id="564"/>
        <w:r w:rsidR="000422B2" w:rsidDel="00C35ACA">
          <w:delText>Figure 2</w:delText>
        </w:r>
        <w:commentRangeEnd w:id="563"/>
        <w:r w:rsidR="00185A9A" w:rsidDel="00C35ACA">
          <w:rPr>
            <w:rStyle w:val="CommentReference"/>
          </w:rPr>
          <w:commentReference w:id="563"/>
        </w:r>
        <w:commentRangeEnd w:id="564"/>
        <w:r w:rsidR="00C35ACA" w:rsidDel="00C35ACA">
          <w:rPr>
            <w:rStyle w:val="CommentReference"/>
          </w:rPr>
          <w:commentReference w:id="564"/>
        </w:r>
        <w:r w:rsidRPr="00117635" w:rsidDel="00C35ACA">
          <w:delText xml:space="preserve">. </w:delText>
        </w:r>
        <w:r w:rsidR="000422B2" w:rsidDel="00C35ACA">
          <w:delText>The m</w:delText>
        </w:r>
        <w:r w:rsidRPr="00117635" w:rsidDel="00C35ACA">
          <w:delText xml:space="preserve">ean residence time </w:delText>
        </w:r>
        <w:r w:rsidR="000422B2" w:rsidDel="00C35ACA">
          <w:sym w:font="Symbol" w:char="F074"/>
        </w:r>
        <w:r w:rsidR="000422B2" w:rsidDel="00C35ACA">
          <w:delText xml:space="preserve"> computed from the curve </w:delText>
        </w:r>
        <w:r w:rsidRPr="00117635" w:rsidDel="00C35ACA">
          <w:delText xml:space="preserve">was </w:delText>
        </w:r>
      </w:del>
      <w:ins w:id="565" w:author="Jaren Lee" w:date="2017-02-09T17:01:00Z">
        <w:del w:id="566" w:author="Kerry M Dooley" w:date="2017-02-13T09:58:00Z">
          <w:r w:rsidR="00C70923" w:rsidDel="00C35ACA">
            <w:delText>3.6</w:delText>
          </w:r>
        </w:del>
      </w:ins>
      <w:del w:id="567" w:author="Kerry M Dooley" w:date="2017-02-13T09:58:00Z">
        <w:r w:rsidRPr="00117635" w:rsidDel="00C35ACA">
          <w:delText>2.75</w:delText>
        </w:r>
        <w:r w:rsidR="000422B2" w:rsidDel="00C35ACA">
          <w:delText xml:space="preserve">, which is less than what would be computed from </w:delText>
        </w:r>
        <w:r w:rsidR="00293EC4" w:rsidDel="00C35ACA">
          <w:delText xml:space="preserve">the </w:delText>
        </w:r>
        <w:r w:rsidR="000422B2" w:rsidDel="00C35ACA">
          <w:delText xml:space="preserve">bed geometry using </w:delText>
        </w:r>
        <w:r w:rsidR="000422B2" w:rsidDel="00C35ACA">
          <w:sym w:font="Symbol" w:char="F065"/>
        </w:r>
        <w:r w:rsidR="000422B2" w:rsidDel="00C35ACA">
          <w:delText xml:space="preserve"> = 0.</w:delText>
        </w:r>
      </w:del>
      <w:ins w:id="568" w:author="Jaren Lee" w:date="2017-02-09T17:01:00Z">
        <w:del w:id="569" w:author="Kerry M Dooley" w:date="2017-02-13T09:58:00Z">
          <w:r w:rsidR="00C70923" w:rsidDel="00C35ACA">
            <w:delText>25</w:delText>
          </w:r>
        </w:del>
      </w:ins>
      <w:del w:id="570" w:author="Kerry M Dooley" w:date="2017-02-13T09:58:00Z">
        <w:r w:rsidR="000422B2" w:rsidDel="00C35ACA">
          <w:delText xml:space="preserve">. </w:delText>
        </w:r>
      </w:del>
    </w:p>
    <w:p w14:paraId="703A7513" w14:textId="2548F364" w:rsidR="008D3685" w:rsidRPr="00117635" w:rsidDel="004145B4" w:rsidRDefault="00293EC4" w:rsidP="00293EC4">
      <w:pPr>
        <w:jc w:val="both"/>
        <w:rPr>
          <w:del w:id="571" w:author="Kerry M Dooley" w:date="2017-02-13T10:08:00Z"/>
        </w:rPr>
      </w:pPr>
      <w:del w:id="572" w:author="Kerry M Dooley" w:date="2017-02-13T10:08:00Z">
        <w:r w:rsidDel="004145B4">
          <w:delText xml:space="preserve">The </w:delText>
        </w:r>
      </w:del>
      <w:ins w:id="573" w:author="Jaren Lee" w:date="2017-02-09T17:59:00Z">
        <w:del w:id="574" w:author="Kerry M Dooley" w:date="2017-02-13T10:08:00Z">
          <w:r w:rsidR="00D716DE" w:rsidRPr="00C5322B" w:rsidDel="004145B4">
            <w:sym w:font="Symbol" w:char="F044"/>
          </w:r>
          <w:r w:rsidR="00D716DE" w:rsidRPr="008D3685" w:rsidDel="004145B4">
            <w:rPr>
              <w:rFonts w:cs="Arial"/>
            </w:rPr>
            <w:delText>P</w:delText>
          </w:r>
          <w:r w:rsidR="00D716DE" w:rsidDel="004145B4">
            <w:delText xml:space="preserve"> /L </w:delText>
          </w:r>
        </w:del>
      </w:ins>
      <w:del w:id="575" w:author="Kerry M Dooley" w:date="2017-02-13T10:08:00Z">
        <w:r w:rsidDel="004145B4">
          <w:delText>f</w:delText>
        </w:r>
        <w:r w:rsidR="008D3685" w:rsidRPr="00117635" w:rsidDel="004145B4">
          <w:delText xml:space="preserve">riction factors </w:delText>
        </w:r>
        <w:r w:rsidDel="004145B4">
          <w:delText>c</w:delText>
        </w:r>
        <w:r w:rsidR="008D3685" w:rsidRPr="00117635" w:rsidDel="004145B4">
          <w:delText xml:space="preserve">alculated using </w:delText>
        </w:r>
        <w:r w:rsidDel="004145B4">
          <w:delText>the experimental</w:delText>
        </w:r>
      </w:del>
      <w:ins w:id="576" w:author="Jaren Lee" w:date="2017-02-09T17:59:00Z">
        <w:del w:id="577" w:author="Kerry M Dooley" w:date="2017-02-13T10:08:00Z">
          <w:r w:rsidR="00D716DE" w:rsidDel="004145B4">
            <w:delText>,</w:delText>
          </w:r>
        </w:del>
      </w:ins>
      <w:del w:id="578" w:author="Kerry M Dooley" w:date="2017-02-13T10:08:00Z">
        <w:r w:rsidDel="004145B4">
          <w:delText xml:space="preserve"> and predicted (Ergun equation, but using the experimental </w:delText>
        </w:r>
        <w:r w:rsidDel="004145B4">
          <w:sym w:font="Symbol" w:char="F065"/>
        </w:r>
        <w:r w:rsidDel="004145B4">
          <w:delText xml:space="preserve">) </w:delText>
        </w:r>
      </w:del>
      <w:ins w:id="579" w:author="Jaren Lee" w:date="2017-02-09T17:59:00Z">
        <w:del w:id="580" w:author="Kerry M Dooley" w:date="2017-02-13T10:08:00Z">
          <w:r w:rsidR="00D716DE" w:rsidDel="004145B4">
            <w:delText xml:space="preserve">and typical </w:delText>
          </w:r>
        </w:del>
      </w:ins>
      <w:ins w:id="581" w:author="Jaren Lee" w:date="2017-02-09T18:00:00Z">
        <w:del w:id="582" w:author="Kerry M Dooley" w:date="2017-02-13T10:08:00Z">
          <w:r w:rsidR="00D716DE" w:rsidDel="004145B4">
            <w:sym w:font="Symbol" w:char="F065"/>
          </w:r>
          <w:r w:rsidR="00D716DE" w:rsidDel="004145B4">
            <w:delText xml:space="preserve"> for packed beds (</w:delText>
          </w:r>
          <w:r w:rsidR="00D716DE" w:rsidDel="004145B4">
            <w:sym w:font="Symbol" w:char="F065"/>
          </w:r>
          <w:r w:rsidR="00D716DE" w:rsidDel="004145B4">
            <w:delText xml:space="preserve">=0.36) </w:delText>
          </w:r>
        </w:del>
      </w:ins>
      <w:del w:id="583" w:author="Kerry M Dooley" w:date="2017-02-13T10:08:00Z">
        <w:r w:rsidDel="004145B4">
          <w:delText xml:space="preserve">are shown </w:delText>
        </w:r>
        <w:commentRangeStart w:id="584"/>
        <w:r w:rsidDel="004145B4">
          <w:delText xml:space="preserve">in </w:delText>
        </w:r>
        <w:r w:rsidR="008D3685" w:rsidDel="004145B4">
          <w:delText xml:space="preserve">Figure </w:delText>
        </w:r>
        <w:r w:rsidDel="004145B4">
          <w:delText>3</w:delText>
        </w:r>
        <w:commentRangeEnd w:id="584"/>
        <w:r w:rsidR="00185A9A" w:rsidDel="004145B4">
          <w:rPr>
            <w:rStyle w:val="CommentReference"/>
          </w:rPr>
          <w:commentReference w:id="584"/>
        </w:r>
        <w:r w:rsidR="008D3685" w:rsidRPr="00117635" w:rsidDel="004145B4">
          <w:delText>.</w:delText>
        </w:r>
        <w:r w:rsidDel="004145B4">
          <w:delText xml:space="preserve"> The predicted </w:delText>
        </w:r>
        <w:r w:rsidR="00630170" w:rsidDel="004145B4">
          <w:delText xml:space="preserve">friction factors (and </w:delText>
        </w:r>
        <w:r w:rsidR="00630170" w:rsidDel="004145B4">
          <w:sym w:font="Symbol" w:char="F044"/>
        </w:r>
        <w:r w:rsidR="00630170" w:rsidDel="004145B4">
          <w:delText>P</w:delText>
        </w:r>
      </w:del>
      <w:ins w:id="585" w:author="Jaren Lee" w:date="2017-02-09T18:00:00Z">
        <w:del w:id="586" w:author="Kerry M Dooley" w:date="2017-02-13T10:08:00Z">
          <w:r w:rsidR="00D716DE" w:rsidDel="004145B4">
            <w:delText>/L’s</w:delText>
          </w:r>
        </w:del>
      </w:ins>
      <w:del w:id="587" w:author="Kerry M Dooley" w:date="2017-02-13T10:08:00Z">
        <w:r w:rsidR="00630170" w:rsidDel="004145B4">
          <w:delText>’s)</w:delText>
        </w:r>
        <w:r w:rsidDel="004145B4">
          <w:delText xml:space="preserve"> are much </w:delText>
        </w:r>
      </w:del>
      <w:ins w:id="588" w:author="Jaren Lee" w:date="2017-02-09T18:06:00Z">
        <w:del w:id="589" w:author="Kerry M Dooley" w:date="2017-02-13T10:08:00Z">
          <w:r w:rsidR="00D909DF" w:rsidDel="004145B4">
            <w:delText>higher</w:delText>
          </w:r>
        </w:del>
      </w:ins>
      <w:del w:id="590" w:author="Kerry M Dooley" w:date="2017-02-13T10:08:00Z">
        <w:r w:rsidDel="004145B4">
          <w:delText xml:space="preserve">lower for </w:delText>
        </w:r>
      </w:del>
      <w:ins w:id="591" w:author="Jaren Lee" w:date="2017-02-09T18:08:00Z">
        <w:del w:id="592" w:author="Kerry M Dooley" w:date="2017-02-13T10:08:00Z">
          <w:r w:rsidR="00D909DF" w:rsidDel="004145B4">
            <w:delText xml:space="preserve">both </w:delText>
          </w:r>
        </w:del>
      </w:ins>
      <w:del w:id="593" w:author="Kerry M Dooley" w:date="2017-02-13T10:08:00Z">
        <w:r w:rsidDel="004145B4">
          <w:delText>bed #3</w:delText>
        </w:r>
      </w:del>
      <w:ins w:id="594" w:author="Jaren Lee" w:date="2017-02-09T18:08:00Z">
        <w:del w:id="595" w:author="Kerry M Dooley" w:date="2017-02-13T10:08:00Z">
          <w:r w:rsidR="00D909DF" w:rsidDel="004145B4">
            <w:delText xml:space="preserve"> and #</w:delText>
          </w:r>
          <w:r w:rsidR="00293D73" w:rsidDel="004145B4">
            <w:delText>4.</w:delText>
          </w:r>
        </w:del>
      </w:ins>
      <w:del w:id="596" w:author="Kerry M Dooley" w:date="2017-02-13T10:08:00Z">
        <w:r w:rsidDel="004145B4">
          <w:delText xml:space="preserve">, </w:delText>
        </w:r>
        <w:r w:rsidR="00630170" w:rsidDel="004145B4">
          <w:delText xml:space="preserve">in complete agreement with the assumption of </w:delText>
        </w:r>
        <w:r w:rsidR="00B21D96" w:rsidDel="004145B4">
          <w:delText>flow only through the lower part of the bed</w:delText>
        </w:r>
        <w:r w:rsidR="00630170" w:rsidDel="004145B4">
          <w:delText xml:space="preserve">. Conversely, for bed #4 the experimental </w:delText>
        </w:r>
        <w:r w:rsidR="00630170" w:rsidDel="004145B4">
          <w:sym w:font="Symbol" w:char="F044"/>
        </w:r>
        <w:r w:rsidR="00630170" w:rsidDel="004145B4">
          <w:delText xml:space="preserve">P’s are either less than or about the same as those predicted by </w:delText>
        </w:r>
      </w:del>
    </w:p>
    <w:p w14:paraId="54AB1797" w14:textId="0E5B8F53" w:rsidR="005E3563" w:rsidRDefault="00B21D96" w:rsidP="005E3563">
      <w:pPr>
        <w:jc w:val="both"/>
      </w:pPr>
      <w:r>
        <w:t>For two-phase flows through bed #5, t</w:t>
      </w:r>
      <w:r w:rsidR="00C85CF8" w:rsidRPr="00C85CF8">
        <w:t xml:space="preserve">he </w:t>
      </w:r>
      <w:ins w:id="597" w:author="Kerry M Dooley" w:date="2017-02-13T10:30:00Z">
        <w:r w:rsidR="00973E8A">
          <w:sym w:font="Symbol" w:char="F044"/>
        </w:r>
        <w:r w:rsidR="00973E8A">
          <w:t xml:space="preserve">P’s </w:t>
        </w:r>
      </w:ins>
      <w:del w:id="598" w:author="Kerry M Dooley" w:date="2017-02-13T10:30:00Z">
        <w:r w:rsidR="00C85CF8" w:rsidRPr="00C85CF8" w:rsidDel="00973E8A">
          <w:delText xml:space="preserve">gas volume fractions </w:delText>
        </w:r>
      </w:del>
      <w:r w:rsidR="005C7068">
        <w:t xml:space="preserve">calculated </w:t>
      </w:r>
      <w:r>
        <w:t xml:space="preserve">using </w:t>
      </w:r>
      <w:r w:rsidR="00C85CF8" w:rsidRPr="00C85CF8">
        <w:t xml:space="preserve">homogeneous flow theory </w:t>
      </w:r>
      <w:r w:rsidR="005C7068">
        <w:t>prove</w:t>
      </w:r>
      <w:r>
        <w:t xml:space="preserve"> to be better</w:t>
      </w:r>
      <w:r w:rsidR="00C85CF8" w:rsidRPr="00C85CF8">
        <w:t xml:space="preserve"> than those </w:t>
      </w:r>
      <w:r>
        <w:t xml:space="preserve">using </w:t>
      </w:r>
      <w:r w:rsidR="00C85CF8" w:rsidRPr="00C85CF8">
        <w:t>stratified flow theory</w:t>
      </w:r>
      <w:r w:rsidR="005C7068">
        <w:t xml:space="preserve"> </w:t>
      </w:r>
      <w:commentRangeStart w:id="599"/>
      <w:r w:rsidR="005C7068">
        <w:t>(Table 1)</w:t>
      </w:r>
      <w:r>
        <w:t>,</w:t>
      </w:r>
      <w:commentRangeEnd w:id="599"/>
      <w:r w:rsidR="00AE43BB">
        <w:rPr>
          <w:rStyle w:val="CommentReference"/>
        </w:rPr>
        <w:commentReference w:id="599"/>
      </w:r>
      <w:r>
        <w:t xml:space="preserve"> </w:t>
      </w:r>
      <w:ins w:id="600" w:author="Kerry M Dooley" w:date="2017-02-13T10:31:00Z">
        <w:r w:rsidR="00973E8A">
          <w:t>although as seen neither theory applies exactly</w:t>
        </w:r>
      </w:ins>
      <w:del w:id="601" w:author="Kerry M Dooley" w:date="2017-02-13T10:31:00Z">
        <w:r w:rsidDel="00973E8A">
          <w:delText>but not by much</w:delText>
        </w:r>
      </w:del>
      <w:r w:rsidR="00C85CF8" w:rsidRPr="00C85CF8">
        <w:t xml:space="preserve">. </w:t>
      </w:r>
      <w:ins w:id="602" w:author="Kerry M Dooley" w:date="2017-02-13T10:31:00Z">
        <w:r w:rsidR="00973E8A">
          <w:t xml:space="preserve"> </w:t>
        </w:r>
      </w:ins>
      <w:r>
        <w:t>Th</w:t>
      </w:r>
      <w:ins w:id="603" w:author="Kerry M Dooley" w:date="2017-02-13T10:31:00Z">
        <w:r w:rsidR="00973E8A">
          <w:t xml:space="preserve">e high actual </w:t>
        </w:r>
      </w:ins>
      <w:ins w:id="604" w:author="Kerry M Dooley" w:date="2017-02-13T10:32:00Z">
        <w:r w:rsidR="00973E8A">
          <w:sym w:font="Symbol" w:char="F044"/>
        </w:r>
        <w:r w:rsidR="00973E8A">
          <w:t xml:space="preserve">P’s </w:t>
        </w:r>
      </w:ins>
      <w:del w:id="605" w:author="Kerry M Dooley" w:date="2017-02-13T10:32:00Z">
        <w:r w:rsidDel="00973E8A">
          <w:delText>is</w:delText>
        </w:r>
      </w:del>
      <w:r>
        <w:t xml:space="preserve"> suggest</w:t>
      </w:r>
      <w:del w:id="606" w:author="Kerry M Dooley" w:date="2017-02-13T10:32:00Z">
        <w:r w:rsidDel="00973E8A">
          <w:delText>s</w:delText>
        </w:r>
      </w:del>
      <w:r>
        <w:t xml:space="preserve"> </w:t>
      </w:r>
      <w:ins w:id="607" w:author="Kerry" w:date="2017-02-19T19:33:00Z">
        <w:r w:rsidR="00F85E88">
          <w:t>severe</w:t>
        </w:r>
      </w:ins>
      <w:r>
        <w:t xml:space="preserve"> channeling </w:t>
      </w:r>
      <w:ins w:id="608" w:author="Kerry M Dooley" w:date="2017-02-13T10:32:00Z">
        <w:r w:rsidR="00973E8A">
          <w:t xml:space="preserve">in a horizontal bed </w:t>
        </w:r>
      </w:ins>
      <w:r>
        <w:t>during two-phase flow – the liquid is confined to a small portion of the cross-sectional area</w:t>
      </w:r>
      <w:del w:id="609" w:author="Kerry M Dooley" w:date="2017-02-13T10:32:00Z">
        <w:r w:rsidDel="00973E8A">
          <w:delText xml:space="preserve">, resulting in high </w:delText>
        </w:r>
        <w:r w:rsidDel="00973E8A">
          <w:sym w:font="Symbol" w:char="F044"/>
        </w:r>
        <w:r w:rsidDel="00973E8A">
          <w:delText>P’s</w:delText>
        </w:r>
      </w:del>
      <w:r>
        <w:t>.</w:t>
      </w:r>
      <w:r w:rsidR="00C85CF8" w:rsidRPr="00C85CF8">
        <w:t xml:space="preserve"> </w:t>
      </w:r>
      <w:ins w:id="610" w:author="Kerry M Dooley" w:date="2017-02-13T10:32:00Z">
        <w:r w:rsidR="00973E8A">
          <w:t xml:space="preserve"> </w:t>
        </w:r>
      </w:ins>
      <w:r>
        <w:t>Indeed, the g</w:t>
      </w:r>
      <w:r w:rsidR="006D7397">
        <w:t>as volume fraction</w:t>
      </w:r>
      <w:r>
        <w:t>s</w:t>
      </w:r>
      <w:r w:rsidR="006D7397">
        <w:t xml:space="preserve"> estimated </w:t>
      </w:r>
      <w:r>
        <w:t xml:space="preserve">by visual inspection looked to </w:t>
      </w:r>
      <w:r w:rsidR="006D7397">
        <w:t>be at least 0.90.</w:t>
      </w:r>
      <w:r w:rsidR="00E3210D">
        <w:t xml:space="preserve"> </w:t>
      </w:r>
      <w:r w:rsidR="005E3563">
        <w:t>The liquid was also confined to the non-wall region</w:t>
      </w:r>
      <w:ins w:id="611" w:author="Kerry" w:date="2017-02-19T19:33:00Z">
        <w:r w:rsidR="00F85E88">
          <w:t xml:space="preserve"> of lower </w:t>
        </w:r>
        <w:proofErr w:type="spellStart"/>
        <w:r w:rsidR="00F85E88">
          <w:t>voidage</w:t>
        </w:r>
      </w:ins>
      <w:proofErr w:type="spellEnd"/>
      <w:r w:rsidR="005E3563">
        <w:t xml:space="preserve">, </w:t>
      </w:r>
      <w:ins w:id="612" w:author="Kerry" w:date="2017-02-19T19:34:00Z">
        <w:r w:rsidR="00F85E88">
          <w:t xml:space="preserve">which </w:t>
        </w:r>
      </w:ins>
      <w:r w:rsidR="005E3563">
        <w:t>increas</w:t>
      </w:r>
      <w:ins w:id="613" w:author="Kerry" w:date="2017-02-19T19:34:00Z">
        <w:r w:rsidR="00F85E88">
          <w:t>es</w:t>
        </w:r>
      </w:ins>
      <w:del w:id="614" w:author="Kerry" w:date="2017-02-19T19:34:00Z">
        <w:r w:rsidR="005E3563" w:rsidDel="00F85E88">
          <w:delText>ing</w:delText>
        </w:r>
      </w:del>
      <w:r w:rsidR="005E3563">
        <w:t xml:space="preserve"> </w:t>
      </w:r>
      <w:r w:rsidR="005E3563">
        <w:sym w:font="Symbol" w:char="F044"/>
      </w:r>
      <w:r w:rsidR="005E3563">
        <w:t xml:space="preserve">P. </w:t>
      </w:r>
      <w:ins w:id="615" w:author="Kerry M Dooley" w:date="2017-02-13T10:32:00Z">
        <w:r w:rsidR="00973E8A">
          <w:t xml:space="preserve"> </w:t>
        </w:r>
      </w:ins>
      <w:r w:rsidR="005E3563">
        <w:t xml:space="preserve">The results reflect the limitations of the simpler rheological models for two-phase flow, and why far more sophisticated </w:t>
      </w:r>
      <w:proofErr w:type="spellStart"/>
      <w:r w:rsidR="005E3563">
        <w:t>micro</w:t>
      </w:r>
      <w:r w:rsidR="000304BD">
        <w:t>rheological</w:t>
      </w:r>
      <w:proofErr w:type="spellEnd"/>
      <w:r w:rsidR="000304BD">
        <w:t xml:space="preserve"> m</w:t>
      </w:r>
      <w:r w:rsidR="005E3563">
        <w:t xml:space="preserve">odels are finding more use today. </w:t>
      </w:r>
    </w:p>
    <w:p w14:paraId="69751C33" w14:textId="33D5143E" w:rsidR="00E3210D" w:rsidRDefault="00E3210D" w:rsidP="00E3210D">
      <w:pPr>
        <w:jc w:val="center"/>
      </w:pPr>
      <w:r w:rsidRPr="00E3210D">
        <w:rPr>
          <w:b/>
        </w:rPr>
        <w:t>Table 1:</w:t>
      </w:r>
      <w:r>
        <w:t xml:space="preserve"> Gas volume fractions </w:t>
      </w:r>
      <w:r>
        <w:sym w:font="Symbol" w:char="F061"/>
      </w:r>
      <w:r>
        <w:t xml:space="preserve"> </w:t>
      </w:r>
      <w:r w:rsidR="000304BD">
        <w:t xml:space="preserve">and </w:t>
      </w:r>
      <w:r>
        <w:t>pressure drops in two-phase flow, bed #5.</w:t>
      </w:r>
    </w:p>
    <w:tbl>
      <w:tblPr>
        <w:tblW w:w="73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Change w:id="616" w:author="Kerry M Dooley" w:date="2017-02-13T10:25:00Z">
          <w:tblPr>
            <w:tblW w:w="88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PrChange>
      </w:tblPr>
      <w:tblGrid>
        <w:gridCol w:w="720"/>
        <w:gridCol w:w="897"/>
        <w:gridCol w:w="720"/>
        <w:gridCol w:w="1008"/>
        <w:gridCol w:w="1296"/>
        <w:gridCol w:w="1584"/>
        <w:gridCol w:w="1152"/>
        <w:tblGridChange w:id="617">
          <w:tblGrid>
            <w:gridCol w:w="720"/>
            <w:gridCol w:w="897"/>
            <w:gridCol w:w="720"/>
            <w:gridCol w:w="1008"/>
            <w:gridCol w:w="1296"/>
            <w:gridCol w:w="1584"/>
            <w:gridCol w:w="1152"/>
          </w:tblGrid>
        </w:tblGridChange>
      </w:tblGrid>
      <w:tr w:rsidR="00973E8A" w:rsidRPr="006D7397" w14:paraId="788E744C" w14:textId="77777777" w:rsidTr="00973E8A">
        <w:trPr>
          <w:trHeight w:val="570"/>
          <w:jc w:val="center"/>
          <w:trPrChange w:id="618" w:author="Kerry M Dooley" w:date="2017-02-13T10:25:00Z">
            <w:trPr>
              <w:trHeight w:val="570"/>
              <w:jc w:val="center"/>
            </w:trPr>
          </w:trPrChange>
        </w:trPr>
        <w:tc>
          <w:tcPr>
            <w:tcW w:w="720" w:type="dxa"/>
            <w:tcPrChange w:id="619" w:author="Kerry M Dooley" w:date="2017-02-13T10:25:00Z">
              <w:tcPr>
                <w:tcW w:w="720" w:type="dxa"/>
              </w:tcPr>
            </w:tcPrChange>
          </w:tcPr>
          <w:p w14:paraId="27D118A3" w14:textId="77777777" w:rsidR="00973E8A" w:rsidRPr="00E3210D" w:rsidRDefault="00973E8A" w:rsidP="009B13E9">
            <w:pPr>
              <w:jc w:val="center"/>
              <w:rPr>
                <w:rFonts w:ascii="Arial" w:eastAsia="Arial Unicode MS" w:hAnsi="Arial" w:cs="Arial"/>
                <w:sz w:val="20"/>
                <w:szCs w:val="20"/>
              </w:rPr>
            </w:pPr>
            <w:r w:rsidRPr="00E3210D">
              <w:rPr>
                <w:rFonts w:ascii="Arial" w:eastAsia="Times New Roman" w:hAnsi="Arial" w:cs="Arial"/>
                <w:sz w:val="20"/>
                <w:szCs w:val="20"/>
              </w:rPr>
              <w:t>Q water</w:t>
            </w:r>
          </w:p>
        </w:tc>
        <w:tc>
          <w:tcPr>
            <w:tcW w:w="897" w:type="dxa"/>
            <w:tcPrChange w:id="620" w:author="Kerry M Dooley" w:date="2017-02-13T10:25:00Z">
              <w:tcPr>
                <w:tcW w:w="897" w:type="dxa"/>
              </w:tcPr>
            </w:tcPrChange>
          </w:tcPr>
          <w:p w14:paraId="079D8991" w14:textId="77777777" w:rsidR="00973E8A" w:rsidRPr="00E3210D" w:rsidRDefault="00973E8A" w:rsidP="006D7397">
            <w:pPr>
              <w:spacing w:after="0"/>
              <w:jc w:val="center"/>
              <w:rPr>
                <w:rFonts w:ascii="Arial" w:eastAsia="Arial Unicode MS" w:hAnsi="Arial" w:cs="Arial"/>
                <w:sz w:val="20"/>
                <w:szCs w:val="20"/>
              </w:rPr>
            </w:pPr>
            <w:r w:rsidRPr="00E3210D">
              <w:rPr>
                <w:rFonts w:ascii="Arial" w:eastAsia="Times New Roman" w:hAnsi="Arial" w:cs="Arial"/>
                <w:sz w:val="20"/>
                <w:szCs w:val="20"/>
              </w:rPr>
              <w:t>Q air</w:t>
            </w:r>
          </w:p>
        </w:tc>
        <w:tc>
          <w:tcPr>
            <w:tcW w:w="720" w:type="dxa"/>
            <w:tcPrChange w:id="621" w:author="Kerry M Dooley" w:date="2017-02-13T10:25:00Z">
              <w:tcPr>
                <w:tcW w:w="720" w:type="dxa"/>
              </w:tcPr>
            </w:tcPrChange>
          </w:tcPr>
          <w:p w14:paraId="1339CB48" w14:textId="77777777" w:rsidR="00973E8A" w:rsidRPr="00E3210D" w:rsidRDefault="00973E8A" w:rsidP="006D7397">
            <w:pPr>
              <w:spacing w:after="0"/>
              <w:jc w:val="center"/>
              <w:rPr>
                <w:rFonts w:ascii="Arial" w:eastAsia="Arial Unicode MS" w:hAnsi="Arial" w:cs="Arial"/>
                <w:sz w:val="20"/>
                <w:szCs w:val="20"/>
              </w:rPr>
            </w:pPr>
            <w:r w:rsidRPr="00E3210D">
              <w:rPr>
                <w:rFonts w:ascii="Arial" w:eastAsia="Times New Roman" w:hAnsi="Arial" w:cs="Arial"/>
                <w:sz w:val="20"/>
                <w:szCs w:val="20"/>
              </w:rPr>
              <w:t>Q air</w:t>
            </w:r>
          </w:p>
        </w:tc>
        <w:tc>
          <w:tcPr>
            <w:tcW w:w="1008" w:type="dxa"/>
            <w:tcPrChange w:id="622" w:author="Kerry M Dooley" w:date="2017-02-13T10:25:00Z">
              <w:tcPr>
                <w:tcW w:w="1008" w:type="dxa"/>
              </w:tcPr>
            </w:tcPrChange>
          </w:tcPr>
          <w:p w14:paraId="2B384ACC" w14:textId="2E62397A" w:rsidR="00973E8A" w:rsidRPr="00E3210D" w:rsidRDefault="00973E8A" w:rsidP="006D7397">
            <w:pPr>
              <w:spacing w:after="0"/>
              <w:jc w:val="center"/>
              <w:rPr>
                <w:rFonts w:ascii="Arial" w:eastAsia="Arial Unicode MS" w:hAnsi="Arial" w:cs="Arial"/>
                <w:sz w:val="20"/>
                <w:szCs w:val="20"/>
              </w:rPr>
            </w:pPr>
            <w:r w:rsidRPr="00E3210D">
              <w:rPr>
                <w:rFonts w:ascii="Arial" w:eastAsia="Times New Roman" w:hAnsi="Arial" w:cs="Arial"/>
                <w:sz w:val="20"/>
                <w:szCs w:val="20"/>
              </w:rPr>
              <w:sym w:font="Symbol" w:char="F061"/>
            </w:r>
            <w:r w:rsidRPr="00E3210D">
              <w:rPr>
                <w:rFonts w:ascii="Arial" w:eastAsia="Times New Roman" w:hAnsi="Arial" w:cs="Arial"/>
                <w:sz w:val="20"/>
                <w:szCs w:val="20"/>
              </w:rPr>
              <w:t xml:space="preserve"> (stratified)</w:t>
            </w:r>
          </w:p>
        </w:tc>
        <w:tc>
          <w:tcPr>
            <w:tcW w:w="1296" w:type="dxa"/>
            <w:tcPrChange w:id="623" w:author="Kerry M Dooley" w:date="2017-02-13T10:25:00Z">
              <w:tcPr>
                <w:tcW w:w="1296" w:type="dxa"/>
              </w:tcPr>
            </w:tcPrChange>
          </w:tcPr>
          <w:p w14:paraId="1D593699" w14:textId="77777777" w:rsidR="00973E8A" w:rsidRPr="00E3210D" w:rsidRDefault="00973E8A" w:rsidP="006D7397">
            <w:pPr>
              <w:spacing w:after="0"/>
              <w:jc w:val="center"/>
              <w:rPr>
                <w:rFonts w:ascii="Arial" w:eastAsia="Times New Roman" w:hAnsi="Arial" w:cs="Arial"/>
                <w:sz w:val="20"/>
                <w:szCs w:val="20"/>
              </w:rPr>
            </w:pPr>
            <w:r w:rsidRPr="00E3210D">
              <w:rPr>
                <w:rFonts w:ascii="Arial" w:eastAsia="Times New Roman" w:hAnsi="Arial" w:cs="Arial"/>
                <w:sz w:val="20"/>
                <w:szCs w:val="20"/>
              </w:rPr>
              <w:sym w:font="Symbol" w:char="F044"/>
            </w:r>
            <w:r w:rsidRPr="00E3210D">
              <w:rPr>
                <w:rFonts w:ascii="Arial" w:eastAsia="Times New Roman" w:hAnsi="Arial" w:cs="Arial"/>
                <w:sz w:val="20"/>
                <w:szCs w:val="20"/>
              </w:rPr>
              <w:t>P (stratified)</w:t>
            </w:r>
          </w:p>
          <w:p w14:paraId="1A99EF68" w14:textId="02904FB2" w:rsidR="00973E8A" w:rsidRPr="00E3210D" w:rsidRDefault="00973E8A" w:rsidP="006D7397">
            <w:pPr>
              <w:spacing w:after="0"/>
              <w:jc w:val="center"/>
              <w:rPr>
                <w:rFonts w:ascii="Arial" w:eastAsia="Arial Unicode MS" w:hAnsi="Arial" w:cs="Arial"/>
                <w:sz w:val="20"/>
                <w:szCs w:val="20"/>
              </w:rPr>
            </w:pPr>
            <w:r w:rsidRPr="00E3210D">
              <w:rPr>
                <w:rFonts w:ascii="Arial" w:eastAsia="Times New Roman" w:hAnsi="Arial" w:cs="Arial"/>
                <w:sz w:val="20"/>
                <w:szCs w:val="20"/>
              </w:rPr>
              <w:t>psi</w:t>
            </w:r>
          </w:p>
        </w:tc>
        <w:tc>
          <w:tcPr>
            <w:tcW w:w="1584" w:type="dxa"/>
            <w:tcPrChange w:id="624" w:author="Kerry M Dooley" w:date="2017-02-13T10:25:00Z">
              <w:tcPr>
                <w:tcW w:w="1584" w:type="dxa"/>
              </w:tcPr>
            </w:tcPrChange>
          </w:tcPr>
          <w:p w14:paraId="06733141" w14:textId="77777777" w:rsidR="00973E8A" w:rsidRPr="00E3210D" w:rsidRDefault="00973E8A" w:rsidP="006D7397">
            <w:pPr>
              <w:spacing w:after="0"/>
              <w:jc w:val="center"/>
              <w:rPr>
                <w:rFonts w:ascii="Arial" w:eastAsia="Times New Roman" w:hAnsi="Arial" w:cs="Arial"/>
                <w:sz w:val="20"/>
                <w:szCs w:val="20"/>
              </w:rPr>
            </w:pPr>
            <w:r w:rsidRPr="00E3210D">
              <w:rPr>
                <w:rFonts w:ascii="Arial" w:eastAsia="Times New Roman" w:hAnsi="Arial" w:cs="Arial"/>
                <w:sz w:val="20"/>
                <w:szCs w:val="20"/>
              </w:rPr>
              <w:sym w:font="Symbol" w:char="F044"/>
            </w:r>
            <w:r w:rsidRPr="00E3210D">
              <w:rPr>
                <w:rFonts w:ascii="Arial" w:eastAsia="Times New Roman" w:hAnsi="Arial" w:cs="Arial"/>
                <w:sz w:val="20"/>
                <w:szCs w:val="20"/>
              </w:rPr>
              <w:t>P (homogeneous)</w:t>
            </w:r>
          </w:p>
          <w:p w14:paraId="1E823117" w14:textId="0C3535DA" w:rsidR="00973E8A" w:rsidRPr="00E3210D" w:rsidRDefault="00973E8A" w:rsidP="006D7397">
            <w:pPr>
              <w:spacing w:after="0"/>
              <w:jc w:val="center"/>
              <w:rPr>
                <w:rFonts w:ascii="Arial" w:eastAsia="Arial Unicode MS" w:hAnsi="Arial" w:cs="Arial"/>
                <w:sz w:val="20"/>
                <w:szCs w:val="20"/>
              </w:rPr>
            </w:pPr>
            <w:r w:rsidRPr="00E3210D">
              <w:rPr>
                <w:rFonts w:ascii="Arial" w:eastAsia="Times New Roman" w:hAnsi="Arial" w:cs="Arial"/>
                <w:sz w:val="20"/>
                <w:szCs w:val="20"/>
              </w:rPr>
              <w:t>psi</w:t>
            </w:r>
          </w:p>
        </w:tc>
        <w:tc>
          <w:tcPr>
            <w:tcW w:w="1152" w:type="dxa"/>
            <w:tcPrChange w:id="625" w:author="Kerry M Dooley" w:date="2017-02-13T10:25:00Z">
              <w:tcPr>
                <w:tcW w:w="1152" w:type="dxa"/>
              </w:tcPr>
            </w:tcPrChange>
          </w:tcPr>
          <w:p w14:paraId="2136FE7C" w14:textId="235F6004" w:rsidR="00973E8A" w:rsidRPr="00E3210D" w:rsidRDefault="00973E8A" w:rsidP="006D7397">
            <w:pPr>
              <w:spacing w:after="0"/>
              <w:jc w:val="center"/>
              <w:rPr>
                <w:rFonts w:ascii="Arial" w:eastAsia="Times New Roman" w:hAnsi="Arial" w:cs="Arial"/>
                <w:sz w:val="20"/>
                <w:szCs w:val="20"/>
              </w:rPr>
            </w:pPr>
            <w:r w:rsidRPr="00E3210D">
              <w:rPr>
                <w:rFonts w:ascii="Arial" w:eastAsia="Times New Roman" w:hAnsi="Arial" w:cs="Arial"/>
                <w:sz w:val="20"/>
                <w:szCs w:val="20"/>
              </w:rPr>
              <w:sym w:font="Symbol" w:char="F044"/>
            </w:r>
            <w:r w:rsidRPr="00E3210D">
              <w:rPr>
                <w:rFonts w:ascii="Arial" w:eastAsia="Times New Roman" w:hAnsi="Arial" w:cs="Arial"/>
                <w:sz w:val="20"/>
                <w:szCs w:val="20"/>
              </w:rPr>
              <w:t>P (actual)</w:t>
            </w:r>
          </w:p>
          <w:p w14:paraId="03A1FDB3" w14:textId="4C4E606B" w:rsidR="00973E8A" w:rsidRPr="00E3210D" w:rsidRDefault="00973E8A" w:rsidP="006D7397">
            <w:pPr>
              <w:spacing w:after="0"/>
              <w:jc w:val="center"/>
              <w:rPr>
                <w:rFonts w:ascii="Arial" w:eastAsia="Arial Unicode MS" w:hAnsi="Arial" w:cs="Arial"/>
                <w:sz w:val="20"/>
                <w:szCs w:val="20"/>
              </w:rPr>
            </w:pPr>
            <w:r w:rsidRPr="00E3210D">
              <w:rPr>
                <w:rFonts w:ascii="Arial" w:eastAsia="Times New Roman" w:hAnsi="Arial" w:cs="Arial"/>
                <w:sz w:val="20"/>
                <w:szCs w:val="20"/>
              </w:rPr>
              <w:t>psi</w:t>
            </w:r>
          </w:p>
        </w:tc>
      </w:tr>
      <w:tr w:rsidR="00973E8A" w:rsidRPr="006D7397" w14:paraId="089604DD" w14:textId="77777777" w:rsidTr="00973E8A">
        <w:trPr>
          <w:trHeight w:val="255"/>
          <w:jc w:val="center"/>
          <w:trPrChange w:id="626" w:author="Kerry M Dooley" w:date="2017-02-13T10:25:00Z">
            <w:trPr>
              <w:trHeight w:val="255"/>
              <w:jc w:val="center"/>
            </w:trPr>
          </w:trPrChange>
        </w:trPr>
        <w:tc>
          <w:tcPr>
            <w:tcW w:w="720" w:type="dxa"/>
            <w:noWrap/>
            <w:vAlign w:val="bottom"/>
            <w:tcPrChange w:id="627" w:author="Kerry M Dooley" w:date="2017-02-13T10:25:00Z">
              <w:tcPr>
                <w:tcW w:w="720" w:type="dxa"/>
                <w:noWrap/>
                <w:vAlign w:val="bottom"/>
              </w:tcPr>
            </w:tcPrChange>
          </w:tcPr>
          <w:p w14:paraId="0C107143" w14:textId="77777777" w:rsidR="00973E8A" w:rsidRPr="00E3210D" w:rsidRDefault="00973E8A" w:rsidP="006D7397">
            <w:pPr>
              <w:spacing w:after="0"/>
              <w:jc w:val="center"/>
              <w:rPr>
                <w:rFonts w:ascii="Arial" w:eastAsia="Arial Unicode MS" w:hAnsi="Arial" w:cs="Arial"/>
                <w:sz w:val="20"/>
                <w:szCs w:val="20"/>
              </w:rPr>
            </w:pPr>
            <w:r w:rsidRPr="00E3210D">
              <w:rPr>
                <w:rFonts w:ascii="Arial" w:eastAsia="Times New Roman" w:hAnsi="Arial" w:cs="Arial"/>
                <w:sz w:val="20"/>
                <w:szCs w:val="20"/>
              </w:rPr>
              <w:t>mL/min</w:t>
            </w:r>
          </w:p>
        </w:tc>
        <w:tc>
          <w:tcPr>
            <w:tcW w:w="897" w:type="dxa"/>
            <w:noWrap/>
            <w:vAlign w:val="bottom"/>
            <w:tcPrChange w:id="628" w:author="Kerry M Dooley" w:date="2017-02-13T10:25:00Z">
              <w:tcPr>
                <w:tcW w:w="897" w:type="dxa"/>
                <w:noWrap/>
                <w:vAlign w:val="bottom"/>
              </w:tcPr>
            </w:tcPrChange>
          </w:tcPr>
          <w:p w14:paraId="3E7EFDD7" w14:textId="0D555259" w:rsidR="00973E8A" w:rsidRPr="00E3210D" w:rsidRDefault="00973E8A" w:rsidP="00B21D96">
            <w:pPr>
              <w:spacing w:after="0"/>
              <w:jc w:val="center"/>
              <w:rPr>
                <w:rFonts w:ascii="Arial" w:eastAsia="Arial Unicode MS" w:hAnsi="Arial" w:cs="Arial"/>
                <w:sz w:val="20"/>
                <w:szCs w:val="20"/>
              </w:rPr>
            </w:pPr>
            <w:r w:rsidRPr="00E3210D">
              <w:rPr>
                <w:rFonts w:ascii="Arial" w:eastAsia="Times New Roman" w:hAnsi="Arial" w:cs="Arial"/>
                <w:sz w:val="20"/>
                <w:szCs w:val="20"/>
              </w:rPr>
              <w:t>ft</w:t>
            </w:r>
            <w:r w:rsidRPr="00E3210D">
              <w:rPr>
                <w:rFonts w:ascii="Arial" w:eastAsia="Times New Roman" w:hAnsi="Arial" w:cs="Arial"/>
                <w:sz w:val="20"/>
                <w:szCs w:val="20"/>
                <w:vertAlign w:val="superscript"/>
              </w:rPr>
              <w:t>3</w:t>
            </w:r>
            <w:r w:rsidRPr="00E3210D">
              <w:rPr>
                <w:rFonts w:ascii="Arial" w:eastAsia="Times New Roman" w:hAnsi="Arial" w:cs="Arial"/>
                <w:sz w:val="20"/>
                <w:szCs w:val="20"/>
              </w:rPr>
              <w:t>/min</w:t>
            </w:r>
          </w:p>
        </w:tc>
        <w:tc>
          <w:tcPr>
            <w:tcW w:w="720" w:type="dxa"/>
            <w:noWrap/>
            <w:vAlign w:val="bottom"/>
            <w:tcPrChange w:id="629" w:author="Kerry M Dooley" w:date="2017-02-13T10:25:00Z">
              <w:tcPr>
                <w:tcW w:w="720" w:type="dxa"/>
                <w:noWrap/>
                <w:vAlign w:val="bottom"/>
              </w:tcPr>
            </w:tcPrChange>
          </w:tcPr>
          <w:p w14:paraId="3DF90597" w14:textId="77777777" w:rsidR="00973E8A" w:rsidRPr="00E3210D" w:rsidRDefault="00973E8A" w:rsidP="006D7397">
            <w:pPr>
              <w:spacing w:after="0"/>
              <w:jc w:val="center"/>
              <w:rPr>
                <w:rFonts w:ascii="Arial" w:eastAsia="Arial Unicode MS" w:hAnsi="Arial" w:cs="Arial"/>
                <w:sz w:val="20"/>
                <w:szCs w:val="20"/>
              </w:rPr>
            </w:pPr>
            <w:r w:rsidRPr="00E3210D">
              <w:rPr>
                <w:rFonts w:ascii="Arial" w:eastAsia="Times New Roman" w:hAnsi="Arial" w:cs="Arial"/>
                <w:sz w:val="20"/>
                <w:szCs w:val="20"/>
              </w:rPr>
              <w:t>mL/min</w:t>
            </w:r>
          </w:p>
        </w:tc>
        <w:tc>
          <w:tcPr>
            <w:tcW w:w="1008" w:type="dxa"/>
            <w:noWrap/>
            <w:vAlign w:val="bottom"/>
            <w:tcPrChange w:id="630" w:author="Kerry M Dooley" w:date="2017-02-13T10:25:00Z">
              <w:tcPr>
                <w:tcW w:w="1008" w:type="dxa"/>
                <w:noWrap/>
                <w:vAlign w:val="bottom"/>
              </w:tcPr>
            </w:tcPrChange>
          </w:tcPr>
          <w:p w14:paraId="15584840" w14:textId="77777777" w:rsidR="00973E8A" w:rsidRPr="00E3210D" w:rsidRDefault="00973E8A" w:rsidP="006D7397">
            <w:pPr>
              <w:spacing w:after="0"/>
              <w:jc w:val="center"/>
              <w:rPr>
                <w:rFonts w:ascii="Arial" w:eastAsia="Arial Unicode MS" w:hAnsi="Arial" w:cs="Arial"/>
                <w:sz w:val="20"/>
                <w:szCs w:val="20"/>
              </w:rPr>
            </w:pPr>
          </w:p>
        </w:tc>
        <w:tc>
          <w:tcPr>
            <w:tcW w:w="1296" w:type="dxa"/>
            <w:noWrap/>
            <w:vAlign w:val="bottom"/>
            <w:tcPrChange w:id="631" w:author="Kerry M Dooley" w:date="2017-02-13T10:25:00Z">
              <w:tcPr>
                <w:tcW w:w="1296" w:type="dxa"/>
                <w:noWrap/>
                <w:vAlign w:val="bottom"/>
              </w:tcPr>
            </w:tcPrChange>
          </w:tcPr>
          <w:p w14:paraId="6B315EA9" w14:textId="77777777" w:rsidR="00973E8A" w:rsidRPr="00E3210D" w:rsidRDefault="00973E8A" w:rsidP="006D7397">
            <w:pPr>
              <w:spacing w:after="0"/>
              <w:jc w:val="center"/>
              <w:rPr>
                <w:rFonts w:ascii="Arial" w:eastAsia="Arial Unicode MS" w:hAnsi="Arial" w:cs="Arial"/>
                <w:sz w:val="20"/>
                <w:szCs w:val="20"/>
              </w:rPr>
            </w:pPr>
          </w:p>
        </w:tc>
        <w:tc>
          <w:tcPr>
            <w:tcW w:w="1584" w:type="dxa"/>
            <w:noWrap/>
            <w:vAlign w:val="bottom"/>
            <w:tcPrChange w:id="632" w:author="Kerry M Dooley" w:date="2017-02-13T10:25:00Z">
              <w:tcPr>
                <w:tcW w:w="1584" w:type="dxa"/>
                <w:noWrap/>
                <w:vAlign w:val="bottom"/>
              </w:tcPr>
            </w:tcPrChange>
          </w:tcPr>
          <w:p w14:paraId="60095CD3" w14:textId="77777777" w:rsidR="00973E8A" w:rsidRPr="00E3210D" w:rsidRDefault="00973E8A" w:rsidP="006D7397">
            <w:pPr>
              <w:spacing w:after="0"/>
              <w:jc w:val="center"/>
              <w:rPr>
                <w:rFonts w:ascii="Arial" w:eastAsia="Arial Unicode MS" w:hAnsi="Arial" w:cs="Arial"/>
                <w:sz w:val="20"/>
                <w:szCs w:val="20"/>
              </w:rPr>
            </w:pPr>
          </w:p>
        </w:tc>
        <w:tc>
          <w:tcPr>
            <w:tcW w:w="1152" w:type="dxa"/>
            <w:noWrap/>
            <w:vAlign w:val="bottom"/>
            <w:tcPrChange w:id="633" w:author="Kerry M Dooley" w:date="2017-02-13T10:25:00Z">
              <w:tcPr>
                <w:tcW w:w="1152" w:type="dxa"/>
                <w:noWrap/>
                <w:vAlign w:val="bottom"/>
              </w:tcPr>
            </w:tcPrChange>
          </w:tcPr>
          <w:p w14:paraId="623AE5FD" w14:textId="77777777" w:rsidR="00973E8A" w:rsidRPr="00E3210D" w:rsidRDefault="00973E8A" w:rsidP="006D7397">
            <w:pPr>
              <w:spacing w:after="0"/>
              <w:jc w:val="center"/>
              <w:rPr>
                <w:rFonts w:ascii="Arial" w:eastAsia="Arial Unicode MS" w:hAnsi="Arial" w:cs="Arial"/>
                <w:sz w:val="20"/>
                <w:szCs w:val="20"/>
              </w:rPr>
            </w:pPr>
          </w:p>
        </w:tc>
      </w:tr>
      <w:tr w:rsidR="00973E8A" w:rsidRPr="006D7397" w14:paraId="0F019FAA" w14:textId="77777777" w:rsidTr="00973E8A">
        <w:trPr>
          <w:trHeight w:val="255"/>
          <w:jc w:val="center"/>
          <w:trPrChange w:id="634" w:author="Kerry M Dooley" w:date="2017-02-13T10:25:00Z">
            <w:trPr>
              <w:trHeight w:val="255"/>
              <w:jc w:val="center"/>
            </w:trPr>
          </w:trPrChange>
        </w:trPr>
        <w:tc>
          <w:tcPr>
            <w:tcW w:w="720" w:type="dxa"/>
            <w:noWrap/>
            <w:vAlign w:val="bottom"/>
            <w:tcPrChange w:id="635" w:author="Kerry M Dooley" w:date="2017-02-13T10:25:00Z">
              <w:tcPr>
                <w:tcW w:w="720" w:type="dxa"/>
                <w:noWrap/>
                <w:vAlign w:val="bottom"/>
              </w:tcPr>
            </w:tcPrChange>
          </w:tcPr>
          <w:p w14:paraId="7E453F9D" w14:textId="65925859" w:rsidR="00973E8A" w:rsidRPr="00E3210D" w:rsidRDefault="00973E8A" w:rsidP="00E3210D">
            <w:pPr>
              <w:spacing w:after="0"/>
              <w:jc w:val="center"/>
              <w:rPr>
                <w:rFonts w:ascii="Arial" w:eastAsia="Arial Unicode MS" w:hAnsi="Arial" w:cs="Arial"/>
                <w:sz w:val="20"/>
                <w:szCs w:val="20"/>
              </w:rPr>
            </w:pPr>
            <w:r w:rsidRPr="00E3210D">
              <w:rPr>
                <w:rFonts w:ascii="Arial" w:eastAsia="Times New Roman" w:hAnsi="Arial" w:cs="Arial"/>
                <w:sz w:val="20"/>
                <w:szCs w:val="20"/>
              </w:rPr>
              <w:t>110</w:t>
            </w:r>
            <w:r>
              <w:rPr>
                <w:rFonts w:ascii="Arial" w:eastAsia="Times New Roman" w:hAnsi="Arial" w:cs="Arial"/>
                <w:sz w:val="20"/>
                <w:szCs w:val="20"/>
              </w:rPr>
              <w:t>0</w:t>
            </w:r>
          </w:p>
        </w:tc>
        <w:tc>
          <w:tcPr>
            <w:tcW w:w="897" w:type="dxa"/>
            <w:noWrap/>
            <w:vAlign w:val="bottom"/>
            <w:tcPrChange w:id="636" w:author="Kerry M Dooley" w:date="2017-02-13T10:25:00Z">
              <w:tcPr>
                <w:tcW w:w="897" w:type="dxa"/>
                <w:noWrap/>
                <w:vAlign w:val="bottom"/>
              </w:tcPr>
            </w:tcPrChange>
          </w:tcPr>
          <w:p w14:paraId="27A85EF2" w14:textId="239BC820" w:rsidR="00973E8A" w:rsidRPr="00E3210D" w:rsidRDefault="00973E8A" w:rsidP="00E3210D">
            <w:pPr>
              <w:spacing w:after="0"/>
              <w:jc w:val="center"/>
              <w:rPr>
                <w:rFonts w:ascii="Arial" w:eastAsia="Arial Unicode MS" w:hAnsi="Arial" w:cs="Arial"/>
                <w:sz w:val="20"/>
                <w:szCs w:val="20"/>
              </w:rPr>
            </w:pPr>
            <w:r w:rsidRPr="00E3210D">
              <w:rPr>
                <w:rFonts w:ascii="Arial" w:eastAsia="Times New Roman" w:hAnsi="Arial" w:cs="Arial"/>
                <w:sz w:val="20"/>
                <w:szCs w:val="20"/>
              </w:rPr>
              <w:t>1.62</w:t>
            </w:r>
          </w:p>
        </w:tc>
        <w:tc>
          <w:tcPr>
            <w:tcW w:w="720" w:type="dxa"/>
            <w:noWrap/>
            <w:vAlign w:val="bottom"/>
            <w:tcPrChange w:id="637" w:author="Kerry M Dooley" w:date="2017-02-13T10:25:00Z">
              <w:tcPr>
                <w:tcW w:w="720" w:type="dxa"/>
                <w:noWrap/>
                <w:vAlign w:val="bottom"/>
              </w:tcPr>
            </w:tcPrChange>
          </w:tcPr>
          <w:p w14:paraId="584EBBA3" w14:textId="3BD8489F" w:rsidR="00973E8A" w:rsidRPr="00E3210D" w:rsidRDefault="00973E8A" w:rsidP="00E3210D">
            <w:pPr>
              <w:spacing w:after="0"/>
              <w:jc w:val="center"/>
              <w:rPr>
                <w:rFonts w:ascii="Arial" w:eastAsia="Arial Unicode MS" w:hAnsi="Arial" w:cs="Arial"/>
                <w:sz w:val="20"/>
                <w:szCs w:val="20"/>
              </w:rPr>
            </w:pPr>
            <w:r w:rsidRPr="00E3210D">
              <w:rPr>
                <w:rFonts w:ascii="Arial" w:eastAsia="Times New Roman" w:hAnsi="Arial" w:cs="Arial"/>
                <w:sz w:val="20"/>
                <w:szCs w:val="20"/>
              </w:rPr>
              <w:t>45</w:t>
            </w:r>
            <w:r>
              <w:rPr>
                <w:rFonts w:ascii="Arial" w:eastAsia="Times New Roman" w:hAnsi="Arial" w:cs="Arial"/>
                <w:sz w:val="20"/>
                <w:szCs w:val="20"/>
              </w:rPr>
              <w:t>900</w:t>
            </w:r>
          </w:p>
        </w:tc>
        <w:tc>
          <w:tcPr>
            <w:tcW w:w="1008" w:type="dxa"/>
            <w:noWrap/>
            <w:vAlign w:val="bottom"/>
            <w:tcPrChange w:id="638" w:author="Kerry M Dooley" w:date="2017-02-13T10:25:00Z">
              <w:tcPr>
                <w:tcW w:w="1008" w:type="dxa"/>
                <w:noWrap/>
                <w:vAlign w:val="bottom"/>
              </w:tcPr>
            </w:tcPrChange>
          </w:tcPr>
          <w:p w14:paraId="5F815034" w14:textId="4BCCDED8" w:rsidR="00973E8A" w:rsidRPr="00E3210D" w:rsidRDefault="00973E8A" w:rsidP="00612DE2">
            <w:pPr>
              <w:spacing w:after="0"/>
              <w:jc w:val="center"/>
              <w:rPr>
                <w:rFonts w:ascii="Arial" w:eastAsia="Arial Unicode MS" w:hAnsi="Arial" w:cs="Arial"/>
                <w:sz w:val="20"/>
                <w:szCs w:val="20"/>
              </w:rPr>
            </w:pPr>
            <w:r w:rsidRPr="00E3210D">
              <w:rPr>
                <w:rFonts w:ascii="Arial" w:eastAsia="Times New Roman" w:hAnsi="Arial" w:cs="Arial"/>
                <w:sz w:val="20"/>
                <w:szCs w:val="20"/>
              </w:rPr>
              <w:t>0.</w:t>
            </w:r>
            <w:r>
              <w:rPr>
                <w:rFonts w:ascii="Arial" w:eastAsia="Times New Roman" w:hAnsi="Arial" w:cs="Arial"/>
                <w:sz w:val="20"/>
                <w:szCs w:val="20"/>
              </w:rPr>
              <w:t>58</w:t>
            </w:r>
          </w:p>
        </w:tc>
        <w:tc>
          <w:tcPr>
            <w:tcW w:w="1296" w:type="dxa"/>
            <w:noWrap/>
            <w:vAlign w:val="bottom"/>
            <w:tcPrChange w:id="639" w:author="Kerry M Dooley" w:date="2017-02-13T10:25:00Z">
              <w:tcPr>
                <w:tcW w:w="1296" w:type="dxa"/>
                <w:noWrap/>
                <w:vAlign w:val="bottom"/>
              </w:tcPr>
            </w:tcPrChange>
          </w:tcPr>
          <w:p w14:paraId="29587BEC" w14:textId="72B51DC1" w:rsidR="00973E8A" w:rsidRPr="00E3210D" w:rsidRDefault="00973E8A" w:rsidP="00E3210D">
            <w:pPr>
              <w:spacing w:after="0"/>
              <w:jc w:val="center"/>
              <w:rPr>
                <w:rFonts w:ascii="Arial" w:eastAsia="Arial Unicode MS" w:hAnsi="Arial" w:cs="Arial"/>
                <w:sz w:val="20"/>
                <w:szCs w:val="20"/>
              </w:rPr>
            </w:pPr>
            <w:r>
              <w:rPr>
                <w:rFonts w:ascii="Arial" w:eastAsia="Arial Unicode MS" w:hAnsi="Arial" w:cs="Arial"/>
                <w:sz w:val="20"/>
                <w:szCs w:val="20"/>
              </w:rPr>
              <w:t>2.2</w:t>
            </w:r>
          </w:p>
        </w:tc>
        <w:tc>
          <w:tcPr>
            <w:tcW w:w="1584" w:type="dxa"/>
            <w:noWrap/>
            <w:vAlign w:val="bottom"/>
            <w:tcPrChange w:id="640" w:author="Kerry M Dooley" w:date="2017-02-13T10:25:00Z">
              <w:tcPr>
                <w:tcW w:w="1584" w:type="dxa"/>
                <w:noWrap/>
                <w:vAlign w:val="bottom"/>
              </w:tcPr>
            </w:tcPrChange>
          </w:tcPr>
          <w:p w14:paraId="4296D9FC" w14:textId="1819647A" w:rsidR="00973E8A" w:rsidRPr="00E3210D" w:rsidRDefault="00973E8A" w:rsidP="006D7397">
            <w:pPr>
              <w:spacing w:after="0"/>
              <w:jc w:val="center"/>
              <w:rPr>
                <w:rFonts w:ascii="Arial" w:eastAsia="Arial Unicode MS" w:hAnsi="Arial" w:cs="Arial"/>
                <w:sz w:val="20"/>
                <w:szCs w:val="20"/>
              </w:rPr>
            </w:pPr>
            <w:r>
              <w:rPr>
                <w:rFonts w:ascii="Arial" w:eastAsia="Arial Unicode MS" w:hAnsi="Arial" w:cs="Arial"/>
                <w:sz w:val="20"/>
                <w:szCs w:val="20"/>
              </w:rPr>
              <w:t>12</w:t>
            </w:r>
          </w:p>
        </w:tc>
        <w:tc>
          <w:tcPr>
            <w:tcW w:w="1152" w:type="dxa"/>
            <w:noWrap/>
            <w:vAlign w:val="bottom"/>
            <w:tcPrChange w:id="641" w:author="Kerry M Dooley" w:date="2017-02-13T10:25:00Z">
              <w:tcPr>
                <w:tcW w:w="1152" w:type="dxa"/>
                <w:noWrap/>
                <w:vAlign w:val="bottom"/>
              </w:tcPr>
            </w:tcPrChange>
          </w:tcPr>
          <w:p w14:paraId="30357CCD" w14:textId="77777777" w:rsidR="00973E8A" w:rsidRPr="00E3210D" w:rsidRDefault="00973E8A" w:rsidP="006D7397">
            <w:pPr>
              <w:spacing w:after="0"/>
              <w:jc w:val="center"/>
              <w:rPr>
                <w:rFonts w:ascii="Arial" w:eastAsia="Arial Unicode MS" w:hAnsi="Arial" w:cs="Arial"/>
                <w:sz w:val="20"/>
                <w:szCs w:val="20"/>
              </w:rPr>
            </w:pPr>
            <w:r w:rsidRPr="00E3210D">
              <w:rPr>
                <w:rFonts w:ascii="Arial" w:eastAsia="Times New Roman" w:hAnsi="Arial" w:cs="Arial"/>
                <w:sz w:val="20"/>
                <w:szCs w:val="20"/>
              </w:rPr>
              <w:t>17</w:t>
            </w:r>
          </w:p>
        </w:tc>
      </w:tr>
      <w:tr w:rsidR="00973E8A" w:rsidRPr="006D7397" w14:paraId="3166B3FF" w14:textId="77777777" w:rsidTr="00973E8A">
        <w:trPr>
          <w:trHeight w:val="255"/>
          <w:jc w:val="center"/>
          <w:trPrChange w:id="642" w:author="Kerry M Dooley" w:date="2017-02-13T10:25:00Z">
            <w:trPr>
              <w:trHeight w:val="255"/>
              <w:jc w:val="center"/>
            </w:trPr>
          </w:trPrChange>
        </w:trPr>
        <w:tc>
          <w:tcPr>
            <w:tcW w:w="720" w:type="dxa"/>
            <w:noWrap/>
            <w:vAlign w:val="bottom"/>
            <w:tcPrChange w:id="643" w:author="Kerry M Dooley" w:date="2017-02-13T10:25:00Z">
              <w:tcPr>
                <w:tcW w:w="720" w:type="dxa"/>
                <w:noWrap/>
                <w:vAlign w:val="bottom"/>
              </w:tcPr>
            </w:tcPrChange>
          </w:tcPr>
          <w:p w14:paraId="4C56F268" w14:textId="62BA8C0C" w:rsidR="00973E8A" w:rsidRPr="00E3210D" w:rsidRDefault="00973E8A" w:rsidP="00612DE2">
            <w:pPr>
              <w:spacing w:after="0"/>
              <w:jc w:val="center"/>
              <w:rPr>
                <w:rFonts w:ascii="Arial" w:eastAsia="Arial Unicode MS" w:hAnsi="Arial" w:cs="Arial"/>
                <w:sz w:val="20"/>
                <w:szCs w:val="20"/>
              </w:rPr>
            </w:pPr>
            <w:r w:rsidRPr="00E3210D">
              <w:rPr>
                <w:rFonts w:ascii="Arial" w:eastAsia="Times New Roman" w:hAnsi="Arial" w:cs="Arial"/>
                <w:sz w:val="20"/>
                <w:szCs w:val="20"/>
              </w:rPr>
              <w:t>11</w:t>
            </w:r>
            <w:r>
              <w:rPr>
                <w:rFonts w:ascii="Arial" w:eastAsia="Times New Roman" w:hAnsi="Arial" w:cs="Arial"/>
                <w:sz w:val="20"/>
                <w:szCs w:val="20"/>
              </w:rPr>
              <w:t>00</w:t>
            </w:r>
          </w:p>
        </w:tc>
        <w:tc>
          <w:tcPr>
            <w:tcW w:w="897" w:type="dxa"/>
            <w:noWrap/>
            <w:vAlign w:val="bottom"/>
            <w:tcPrChange w:id="644" w:author="Kerry M Dooley" w:date="2017-02-13T10:25:00Z">
              <w:tcPr>
                <w:tcW w:w="897" w:type="dxa"/>
                <w:noWrap/>
                <w:vAlign w:val="bottom"/>
              </w:tcPr>
            </w:tcPrChange>
          </w:tcPr>
          <w:p w14:paraId="5C3176D0" w14:textId="2A592C46" w:rsidR="00973E8A" w:rsidRPr="00E3210D" w:rsidRDefault="00973E8A" w:rsidP="00E3210D">
            <w:pPr>
              <w:spacing w:after="0"/>
              <w:jc w:val="center"/>
              <w:rPr>
                <w:rFonts w:ascii="Arial" w:eastAsia="Arial Unicode MS" w:hAnsi="Arial" w:cs="Arial"/>
                <w:sz w:val="20"/>
                <w:szCs w:val="20"/>
              </w:rPr>
            </w:pPr>
            <w:r w:rsidRPr="00E3210D">
              <w:rPr>
                <w:rFonts w:ascii="Arial" w:eastAsia="Times New Roman" w:hAnsi="Arial" w:cs="Arial"/>
                <w:sz w:val="20"/>
                <w:szCs w:val="20"/>
              </w:rPr>
              <w:t>1.26</w:t>
            </w:r>
          </w:p>
        </w:tc>
        <w:tc>
          <w:tcPr>
            <w:tcW w:w="720" w:type="dxa"/>
            <w:noWrap/>
            <w:vAlign w:val="bottom"/>
            <w:tcPrChange w:id="645" w:author="Kerry M Dooley" w:date="2017-02-13T10:25:00Z">
              <w:tcPr>
                <w:tcW w:w="720" w:type="dxa"/>
                <w:noWrap/>
                <w:vAlign w:val="bottom"/>
              </w:tcPr>
            </w:tcPrChange>
          </w:tcPr>
          <w:p w14:paraId="73AEF961" w14:textId="40BCD90C" w:rsidR="00973E8A" w:rsidRPr="00E3210D" w:rsidRDefault="00973E8A" w:rsidP="00E3210D">
            <w:pPr>
              <w:spacing w:after="0"/>
              <w:jc w:val="center"/>
              <w:rPr>
                <w:rFonts w:ascii="Arial" w:eastAsia="Arial Unicode MS" w:hAnsi="Arial" w:cs="Arial"/>
                <w:sz w:val="20"/>
                <w:szCs w:val="20"/>
              </w:rPr>
            </w:pPr>
            <w:r w:rsidRPr="00E3210D">
              <w:rPr>
                <w:rFonts w:ascii="Arial" w:eastAsia="Times New Roman" w:hAnsi="Arial" w:cs="Arial"/>
                <w:sz w:val="20"/>
                <w:szCs w:val="20"/>
              </w:rPr>
              <w:t>35</w:t>
            </w:r>
            <w:r>
              <w:rPr>
                <w:rFonts w:ascii="Arial" w:eastAsia="Times New Roman" w:hAnsi="Arial" w:cs="Arial"/>
                <w:sz w:val="20"/>
                <w:szCs w:val="20"/>
              </w:rPr>
              <w:t>700</w:t>
            </w:r>
          </w:p>
        </w:tc>
        <w:tc>
          <w:tcPr>
            <w:tcW w:w="1008" w:type="dxa"/>
            <w:noWrap/>
            <w:vAlign w:val="bottom"/>
            <w:tcPrChange w:id="646" w:author="Kerry M Dooley" w:date="2017-02-13T10:25:00Z">
              <w:tcPr>
                <w:tcW w:w="1008" w:type="dxa"/>
                <w:noWrap/>
                <w:vAlign w:val="bottom"/>
              </w:tcPr>
            </w:tcPrChange>
          </w:tcPr>
          <w:p w14:paraId="1AA200D7" w14:textId="40B696F3" w:rsidR="00973E8A" w:rsidRPr="00E3210D" w:rsidRDefault="00973E8A" w:rsidP="00612DE2">
            <w:pPr>
              <w:spacing w:after="0"/>
              <w:jc w:val="center"/>
              <w:rPr>
                <w:rFonts w:ascii="Arial" w:eastAsia="Arial Unicode MS" w:hAnsi="Arial" w:cs="Arial"/>
                <w:sz w:val="20"/>
                <w:szCs w:val="20"/>
              </w:rPr>
            </w:pPr>
            <w:r w:rsidRPr="00E3210D">
              <w:rPr>
                <w:rFonts w:ascii="Arial" w:eastAsia="Times New Roman" w:hAnsi="Arial" w:cs="Arial"/>
                <w:sz w:val="20"/>
                <w:szCs w:val="20"/>
              </w:rPr>
              <w:t>0.</w:t>
            </w:r>
            <w:r>
              <w:rPr>
                <w:rFonts w:ascii="Arial" w:eastAsia="Times New Roman" w:hAnsi="Arial" w:cs="Arial"/>
                <w:sz w:val="20"/>
                <w:szCs w:val="20"/>
              </w:rPr>
              <w:t>47</w:t>
            </w:r>
          </w:p>
        </w:tc>
        <w:tc>
          <w:tcPr>
            <w:tcW w:w="1296" w:type="dxa"/>
            <w:noWrap/>
            <w:vAlign w:val="bottom"/>
            <w:tcPrChange w:id="647" w:author="Kerry M Dooley" w:date="2017-02-13T10:25:00Z">
              <w:tcPr>
                <w:tcW w:w="1296" w:type="dxa"/>
                <w:noWrap/>
                <w:vAlign w:val="bottom"/>
              </w:tcPr>
            </w:tcPrChange>
          </w:tcPr>
          <w:p w14:paraId="2BFDDCF8" w14:textId="01144C7F" w:rsidR="00973E8A" w:rsidRPr="00E3210D" w:rsidRDefault="00973E8A" w:rsidP="00E3210D">
            <w:pPr>
              <w:spacing w:after="0"/>
              <w:jc w:val="center"/>
              <w:rPr>
                <w:rFonts w:ascii="Arial" w:eastAsia="Arial Unicode MS" w:hAnsi="Arial" w:cs="Arial"/>
                <w:sz w:val="20"/>
                <w:szCs w:val="20"/>
              </w:rPr>
            </w:pPr>
            <w:r>
              <w:rPr>
                <w:rFonts w:ascii="Arial" w:eastAsia="Arial Unicode MS" w:hAnsi="Arial" w:cs="Arial"/>
                <w:sz w:val="20"/>
                <w:szCs w:val="20"/>
              </w:rPr>
              <w:t>1.7</w:t>
            </w:r>
          </w:p>
        </w:tc>
        <w:tc>
          <w:tcPr>
            <w:tcW w:w="1584" w:type="dxa"/>
            <w:noWrap/>
            <w:vAlign w:val="bottom"/>
            <w:tcPrChange w:id="648" w:author="Kerry M Dooley" w:date="2017-02-13T10:25:00Z">
              <w:tcPr>
                <w:tcW w:w="1584" w:type="dxa"/>
                <w:noWrap/>
                <w:vAlign w:val="bottom"/>
              </w:tcPr>
            </w:tcPrChange>
          </w:tcPr>
          <w:p w14:paraId="4512EC30" w14:textId="21CD2AA9" w:rsidR="00973E8A" w:rsidRPr="00E3210D" w:rsidRDefault="00973E8A" w:rsidP="00E3210D">
            <w:pPr>
              <w:spacing w:after="0"/>
              <w:jc w:val="center"/>
              <w:rPr>
                <w:rFonts w:ascii="Arial" w:eastAsia="Arial Unicode MS" w:hAnsi="Arial" w:cs="Arial"/>
                <w:sz w:val="20"/>
                <w:szCs w:val="20"/>
              </w:rPr>
            </w:pPr>
            <w:r>
              <w:rPr>
                <w:rFonts w:ascii="Arial" w:eastAsia="Arial Unicode MS" w:hAnsi="Arial" w:cs="Arial"/>
                <w:sz w:val="20"/>
                <w:szCs w:val="20"/>
              </w:rPr>
              <w:t>10</w:t>
            </w:r>
          </w:p>
        </w:tc>
        <w:tc>
          <w:tcPr>
            <w:tcW w:w="1152" w:type="dxa"/>
            <w:noWrap/>
            <w:vAlign w:val="bottom"/>
            <w:tcPrChange w:id="649" w:author="Kerry M Dooley" w:date="2017-02-13T10:25:00Z">
              <w:tcPr>
                <w:tcW w:w="1152" w:type="dxa"/>
                <w:noWrap/>
                <w:vAlign w:val="bottom"/>
              </w:tcPr>
            </w:tcPrChange>
          </w:tcPr>
          <w:p w14:paraId="01FBBBF7" w14:textId="77777777" w:rsidR="00973E8A" w:rsidRPr="00E3210D" w:rsidRDefault="00973E8A" w:rsidP="006D7397">
            <w:pPr>
              <w:spacing w:after="0"/>
              <w:jc w:val="center"/>
              <w:rPr>
                <w:rFonts w:ascii="Arial" w:eastAsia="Arial Unicode MS" w:hAnsi="Arial" w:cs="Arial"/>
                <w:sz w:val="20"/>
                <w:szCs w:val="20"/>
              </w:rPr>
            </w:pPr>
            <w:r w:rsidRPr="00E3210D">
              <w:rPr>
                <w:rFonts w:ascii="Arial" w:eastAsia="Times New Roman" w:hAnsi="Arial" w:cs="Arial"/>
                <w:sz w:val="20"/>
                <w:szCs w:val="20"/>
              </w:rPr>
              <w:t>14</w:t>
            </w:r>
          </w:p>
        </w:tc>
      </w:tr>
      <w:tr w:rsidR="00973E8A" w:rsidRPr="006D7397" w14:paraId="2283D3FE" w14:textId="77777777" w:rsidTr="00973E8A">
        <w:trPr>
          <w:trHeight w:val="255"/>
          <w:jc w:val="center"/>
          <w:trPrChange w:id="650" w:author="Kerry M Dooley" w:date="2017-02-13T10:25:00Z">
            <w:trPr>
              <w:trHeight w:val="255"/>
              <w:jc w:val="center"/>
            </w:trPr>
          </w:trPrChange>
        </w:trPr>
        <w:tc>
          <w:tcPr>
            <w:tcW w:w="720" w:type="dxa"/>
            <w:noWrap/>
            <w:vAlign w:val="bottom"/>
            <w:tcPrChange w:id="651" w:author="Kerry M Dooley" w:date="2017-02-13T10:25:00Z">
              <w:tcPr>
                <w:tcW w:w="720" w:type="dxa"/>
                <w:noWrap/>
                <w:vAlign w:val="bottom"/>
              </w:tcPr>
            </w:tcPrChange>
          </w:tcPr>
          <w:p w14:paraId="4C13F922" w14:textId="778A2D14" w:rsidR="00973E8A" w:rsidRPr="00E3210D" w:rsidRDefault="00973E8A" w:rsidP="00E3210D">
            <w:pPr>
              <w:spacing w:after="0"/>
              <w:jc w:val="center"/>
              <w:rPr>
                <w:rFonts w:ascii="Arial" w:eastAsia="Arial Unicode MS" w:hAnsi="Arial" w:cs="Arial"/>
                <w:sz w:val="20"/>
                <w:szCs w:val="20"/>
              </w:rPr>
            </w:pPr>
            <w:r w:rsidRPr="00E3210D">
              <w:rPr>
                <w:rFonts w:ascii="Arial" w:eastAsia="Times New Roman" w:hAnsi="Arial" w:cs="Arial"/>
                <w:sz w:val="20"/>
                <w:szCs w:val="20"/>
              </w:rPr>
              <w:t>110</w:t>
            </w:r>
            <w:r>
              <w:rPr>
                <w:rFonts w:ascii="Arial" w:eastAsia="Times New Roman" w:hAnsi="Arial" w:cs="Arial"/>
                <w:sz w:val="20"/>
                <w:szCs w:val="20"/>
              </w:rPr>
              <w:t>0</w:t>
            </w:r>
          </w:p>
        </w:tc>
        <w:tc>
          <w:tcPr>
            <w:tcW w:w="897" w:type="dxa"/>
            <w:noWrap/>
            <w:vAlign w:val="bottom"/>
            <w:tcPrChange w:id="652" w:author="Kerry M Dooley" w:date="2017-02-13T10:25:00Z">
              <w:tcPr>
                <w:tcW w:w="897" w:type="dxa"/>
                <w:noWrap/>
                <w:vAlign w:val="bottom"/>
              </w:tcPr>
            </w:tcPrChange>
          </w:tcPr>
          <w:p w14:paraId="5B03003D" w14:textId="3A043932" w:rsidR="00973E8A" w:rsidRPr="00E3210D" w:rsidRDefault="00973E8A" w:rsidP="00E3210D">
            <w:pPr>
              <w:spacing w:after="0"/>
              <w:jc w:val="center"/>
              <w:rPr>
                <w:rFonts w:ascii="Arial" w:eastAsia="Arial Unicode MS" w:hAnsi="Arial" w:cs="Arial"/>
                <w:sz w:val="20"/>
                <w:szCs w:val="20"/>
              </w:rPr>
            </w:pPr>
            <w:r w:rsidRPr="00E3210D">
              <w:rPr>
                <w:rFonts w:ascii="Arial" w:eastAsia="Times New Roman" w:hAnsi="Arial" w:cs="Arial"/>
                <w:sz w:val="20"/>
                <w:szCs w:val="20"/>
              </w:rPr>
              <w:t>1.11</w:t>
            </w:r>
          </w:p>
        </w:tc>
        <w:tc>
          <w:tcPr>
            <w:tcW w:w="720" w:type="dxa"/>
            <w:noWrap/>
            <w:vAlign w:val="bottom"/>
            <w:tcPrChange w:id="653" w:author="Kerry M Dooley" w:date="2017-02-13T10:25:00Z">
              <w:tcPr>
                <w:tcW w:w="720" w:type="dxa"/>
                <w:noWrap/>
                <w:vAlign w:val="bottom"/>
              </w:tcPr>
            </w:tcPrChange>
          </w:tcPr>
          <w:p w14:paraId="667D051A" w14:textId="27AACC8E" w:rsidR="00973E8A" w:rsidRPr="00E3210D" w:rsidRDefault="00973E8A" w:rsidP="00E3210D">
            <w:pPr>
              <w:spacing w:after="0"/>
              <w:jc w:val="center"/>
              <w:rPr>
                <w:rFonts w:ascii="Arial" w:eastAsia="Arial Unicode MS" w:hAnsi="Arial" w:cs="Arial"/>
                <w:sz w:val="20"/>
                <w:szCs w:val="20"/>
              </w:rPr>
            </w:pPr>
            <w:r w:rsidRPr="00E3210D">
              <w:rPr>
                <w:rFonts w:ascii="Arial" w:eastAsia="Times New Roman" w:hAnsi="Arial" w:cs="Arial"/>
                <w:sz w:val="20"/>
                <w:szCs w:val="20"/>
              </w:rPr>
              <w:t>314</w:t>
            </w:r>
            <w:r>
              <w:rPr>
                <w:rFonts w:ascii="Arial" w:eastAsia="Times New Roman" w:hAnsi="Arial" w:cs="Arial"/>
                <w:sz w:val="20"/>
                <w:szCs w:val="20"/>
              </w:rPr>
              <w:t>00</w:t>
            </w:r>
          </w:p>
        </w:tc>
        <w:tc>
          <w:tcPr>
            <w:tcW w:w="1008" w:type="dxa"/>
            <w:noWrap/>
            <w:vAlign w:val="bottom"/>
            <w:tcPrChange w:id="654" w:author="Kerry M Dooley" w:date="2017-02-13T10:25:00Z">
              <w:tcPr>
                <w:tcW w:w="1008" w:type="dxa"/>
                <w:noWrap/>
                <w:vAlign w:val="bottom"/>
              </w:tcPr>
            </w:tcPrChange>
          </w:tcPr>
          <w:p w14:paraId="6539B61F" w14:textId="646FD69D" w:rsidR="00973E8A" w:rsidRPr="00E3210D" w:rsidRDefault="00973E8A" w:rsidP="00612DE2">
            <w:pPr>
              <w:spacing w:after="0"/>
              <w:jc w:val="center"/>
              <w:rPr>
                <w:rFonts w:ascii="Arial" w:eastAsia="Arial Unicode MS" w:hAnsi="Arial" w:cs="Arial"/>
                <w:sz w:val="20"/>
                <w:szCs w:val="20"/>
              </w:rPr>
            </w:pPr>
            <w:r w:rsidRPr="00E3210D">
              <w:rPr>
                <w:rFonts w:ascii="Arial" w:eastAsia="Times New Roman" w:hAnsi="Arial" w:cs="Arial"/>
                <w:sz w:val="20"/>
                <w:szCs w:val="20"/>
              </w:rPr>
              <w:t>0.</w:t>
            </w:r>
            <w:r>
              <w:rPr>
                <w:rFonts w:ascii="Arial" w:eastAsia="Times New Roman" w:hAnsi="Arial" w:cs="Arial"/>
                <w:sz w:val="20"/>
                <w:szCs w:val="20"/>
              </w:rPr>
              <w:t>38</w:t>
            </w:r>
          </w:p>
        </w:tc>
        <w:tc>
          <w:tcPr>
            <w:tcW w:w="1296" w:type="dxa"/>
            <w:noWrap/>
            <w:vAlign w:val="bottom"/>
            <w:tcPrChange w:id="655" w:author="Kerry M Dooley" w:date="2017-02-13T10:25:00Z">
              <w:tcPr>
                <w:tcW w:w="1296" w:type="dxa"/>
                <w:noWrap/>
                <w:vAlign w:val="bottom"/>
              </w:tcPr>
            </w:tcPrChange>
          </w:tcPr>
          <w:p w14:paraId="6BEA9DF9" w14:textId="452B90ED" w:rsidR="00973E8A" w:rsidRPr="00E3210D" w:rsidRDefault="00973E8A" w:rsidP="00E3210D">
            <w:pPr>
              <w:spacing w:after="0"/>
              <w:jc w:val="center"/>
              <w:rPr>
                <w:rFonts w:ascii="Arial" w:eastAsia="Arial Unicode MS" w:hAnsi="Arial" w:cs="Arial"/>
                <w:sz w:val="20"/>
                <w:szCs w:val="20"/>
              </w:rPr>
            </w:pPr>
            <w:r>
              <w:rPr>
                <w:rFonts w:ascii="Arial" w:eastAsia="Arial Unicode MS" w:hAnsi="Arial" w:cs="Arial"/>
                <w:sz w:val="20"/>
                <w:szCs w:val="20"/>
              </w:rPr>
              <w:t>1.5</w:t>
            </w:r>
          </w:p>
        </w:tc>
        <w:tc>
          <w:tcPr>
            <w:tcW w:w="1584" w:type="dxa"/>
            <w:noWrap/>
            <w:vAlign w:val="bottom"/>
            <w:tcPrChange w:id="656" w:author="Kerry M Dooley" w:date="2017-02-13T10:25:00Z">
              <w:tcPr>
                <w:tcW w:w="1584" w:type="dxa"/>
                <w:noWrap/>
                <w:vAlign w:val="bottom"/>
              </w:tcPr>
            </w:tcPrChange>
          </w:tcPr>
          <w:p w14:paraId="22BB4B93" w14:textId="34E020EB" w:rsidR="00973E8A" w:rsidRPr="00E3210D" w:rsidRDefault="00973E8A" w:rsidP="00E3210D">
            <w:pPr>
              <w:spacing w:after="0"/>
              <w:jc w:val="center"/>
              <w:rPr>
                <w:rFonts w:ascii="Arial" w:eastAsia="Arial Unicode MS" w:hAnsi="Arial" w:cs="Arial"/>
                <w:sz w:val="20"/>
                <w:szCs w:val="20"/>
              </w:rPr>
            </w:pPr>
            <w:r>
              <w:rPr>
                <w:rFonts w:ascii="Arial" w:eastAsia="Arial Unicode MS" w:hAnsi="Arial" w:cs="Arial"/>
                <w:sz w:val="20"/>
                <w:szCs w:val="20"/>
              </w:rPr>
              <w:t>9.5</w:t>
            </w:r>
          </w:p>
        </w:tc>
        <w:tc>
          <w:tcPr>
            <w:tcW w:w="1152" w:type="dxa"/>
            <w:noWrap/>
            <w:vAlign w:val="bottom"/>
            <w:tcPrChange w:id="657" w:author="Kerry M Dooley" w:date="2017-02-13T10:25:00Z">
              <w:tcPr>
                <w:tcW w:w="1152" w:type="dxa"/>
                <w:noWrap/>
                <w:vAlign w:val="bottom"/>
              </w:tcPr>
            </w:tcPrChange>
          </w:tcPr>
          <w:p w14:paraId="064F1275" w14:textId="77777777" w:rsidR="00973E8A" w:rsidRPr="00E3210D" w:rsidRDefault="00973E8A" w:rsidP="006D7397">
            <w:pPr>
              <w:spacing w:after="0"/>
              <w:jc w:val="center"/>
              <w:rPr>
                <w:rFonts w:ascii="Arial" w:eastAsia="Arial Unicode MS" w:hAnsi="Arial" w:cs="Arial"/>
                <w:sz w:val="20"/>
                <w:szCs w:val="20"/>
              </w:rPr>
            </w:pPr>
            <w:r w:rsidRPr="00E3210D">
              <w:rPr>
                <w:rFonts w:ascii="Arial" w:eastAsia="Times New Roman" w:hAnsi="Arial" w:cs="Arial"/>
                <w:sz w:val="20"/>
                <w:szCs w:val="20"/>
              </w:rPr>
              <w:t>11</w:t>
            </w:r>
          </w:p>
        </w:tc>
      </w:tr>
      <w:tr w:rsidR="00973E8A" w:rsidRPr="006D7397" w14:paraId="509DCADD" w14:textId="77777777" w:rsidTr="00973E8A">
        <w:trPr>
          <w:trHeight w:val="255"/>
          <w:jc w:val="center"/>
          <w:trPrChange w:id="658" w:author="Kerry M Dooley" w:date="2017-02-13T10:25:00Z">
            <w:trPr>
              <w:trHeight w:val="255"/>
              <w:jc w:val="center"/>
            </w:trPr>
          </w:trPrChange>
        </w:trPr>
        <w:tc>
          <w:tcPr>
            <w:tcW w:w="720" w:type="dxa"/>
            <w:noWrap/>
            <w:vAlign w:val="bottom"/>
            <w:tcPrChange w:id="659" w:author="Kerry M Dooley" w:date="2017-02-13T10:25:00Z">
              <w:tcPr>
                <w:tcW w:w="720" w:type="dxa"/>
                <w:noWrap/>
                <w:vAlign w:val="bottom"/>
              </w:tcPr>
            </w:tcPrChange>
          </w:tcPr>
          <w:p w14:paraId="366887AC" w14:textId="4F294153" w:rsidR="00973E8A" w:rsidRPr="00E3210D" w:rsidRDefault="00973E8A" w:rsidP="00612DE2">
            <w:pPr>
              <w:spacing w:after="0"/>
              <w:jc w:val="center"/>
              <w:rPr>
                <w:rFonts w:ascii="Arial" w:eastAsia="Arial Unicode MS" w:hAnsi="Arial" w:cs="Arial"/>
                <w:sz w:val="20"/>
                <w:szCs w:val="20"/>
              </w:rPr>
            </w:pPr>
            <w:r w:rsidRPr="00E3210D">
              <w:rPr>
                <w:rFonts w:ascii="Arial" w:eastAsia="Times New Roman" w:hAnsi="Arial" w:cs="Arial"/>
                <w:sz w:val="20"/>
                <w:szCs w:val="20"/>
              </w:rPr>
              <w:lastRenderedPageBreak/>
              <w:t>11</w:t>
            </w:r>
            <w:r>
              <w:rPr>
                <w:rFonts w:ascii="Arial" w:eastAsia="Times New Roman" w:hAnsi="Arial" w:cs="Arial"/>
                <w:sz w:val="20"/>
                <w:szCs w:val="20"/>
              </w:rPr>
              <w:t>00</w:t>
            </w:r>
          </w:p>
        </w:tc>
        <w:tc>
          <w:tcPr>
            <w:tcW w:w="897" w:type="dxa"/>
            <w:noWrap/>
            <w:vAlign w:val="bottom"/>
            <w:tcPrChange w:id="660" w:author="Kerry M Dooley" w:date="2017-02-13T10:25:00Z">
              <w:tcPr>
                <w:tcW w:w="897" w:type="dxa"/>
                <w:noWrap/>
                <w:vAlign w:val="bottom"/>
              </w:tcPr>
            </w:tcPrChange>
          </w:tcPr>
          <w:p w14:paraId="500BC76B" w14:textId="77777777" w:rsidR="00973E8A" w:rsidRPr="00E3210D" w:rsidRDefault="00973E8A" w:rsidP="006D7397">
            <w:pPr>
              <w:spacing w:after="0"/>
              <w:jc w:val="center"/>
              <w:rPr>
                <w:rFonts w:ascii="Arial" w:eastAsia="Arial Unicode MS" w:hAnsi="Arial" w:cs="Arial"/>
                <w:sz w:val="20"/>
                <w:szCs w:val="20"/>
              </w:rPr>
            </w:pPr>
            <w:r w:rsidRPr="00E3210D">
              <w:rPr>
                <w:rFonts w:ascii="Arial" w:eastAsia="Times New Roman" w:hAnsi="Arial" w:cs="Arial"/>
                <w:sz w:val="20"/>
                <w:szCs w:val="20"/>
              </w:rPr>
              <w:t>0.930</w:t>
            </w:r>
          </w:p>
        </w:tc>
        <w:tc>
          <w:tcPr>
            <w:tcW w:w="720" w:type="dxa"/>
            <w:noWrap/>
            <w:vAlign w:val="bottom"/>
            <w:tcPrChange w:id="661" w:author="Kerry M Dooley" w:date="2017-02-13T10:25:00Z">
              <w:tcPr>
                <w:tcW w:w="720" w:type="dxa"/>
                <w:noWrap/>
                <w:vAlign w:val="bottom"/>
              </w:tcPr>
            </w:tcPrChange>
          </w:tcPr>
          <w:p w14:paraId="450B71E1" w14:textId="3F705C64" w:rsidR="00973E8A" w:rsidRPr="00E3210D" w:rsidRDefault="00973E8A" w:rsidP="00E3210D">
            <w:pPr>
              <w:spacing w:after="0"/>
              <w:jc w:val="center"/>
              <w:rPr>
                <w:rFonts w:ascii="Arial" w:eastAsia="Arial Unicode MS" w:hAnsi="Arial" w:cs="Arial"/>
                <w:sz w:val="20"/>
                <w:szCs w:val="20"/>
              </w:rPr>
            </w:pPr>
            <w:r w:rsidRPr="00E3210D">
              <w:rPr>
                <w:rFonts w:ascii="Arial" w:eastAsia="Times New Roman" w:hAnsi="Arial" w:cs="Arial"/>
                <w:sz w:val="20"/>
                <w:szCs w:val="20"/>
              </w:rPr>
              <w:t>263</w:t>
            </w:r>
            <w:r>
              <w:rPr>
                <w:rFonts w:ascii="Arial" w:eastAsia="Times New Roman" w:hAnsi="Arial" w:cs="Arial"/>
                <w:sz w:val="20"/>
                <w:szCs w:val="20"/>
              </w:rPr>
              <w:t>00</w:t>
            </w:r>
          </w:p>
        </w:tc>
        <w:tc>
          <w:tcPr>
            <w:tcW w:w="1008" w:type="dxa"/>
            <w:noWrap/>
            <w:vAlign w:val="bottom"/>
            <w:tcPrChange w:id="662" w:author="Kerry M Dooley" w:date="2017-02-13T10:25:00Z">
              <w:tcPr>
                <w:tcW w:w="1008" w:type="dxa"/>
                <w:noWrap/>
                <w:vAlign w:val="bottom"/>
              </w:tcPr>
            </w:tcPrChange>
          </w:tcPr>
          <w:p w14:paraId="631CAAB7" w14:textId="141978A7" w:rsidR="00973E8A" w:rsidRPr="00E3210D" w:rsidRDefault="00973E8A" w:rsidP="00612DE2">
            <w:pPr>
              <w:spacing w:after="0"/>
              <w:jc w:val="center"/>
              <w:rPr>
                <w:rFonts w:ascii="Arial" w:eastAsia="Arial Unicode MS" w:hAnsi="Arial" w:cs="Arial"/>
                <w:sz w:val="20"/>
                <w:szCs w:val="20"/>
              </w:rPr>
            </w:pPr>
            <w:r w:rsidRPr="00E3210D">
              <w:rPr>
                <w:rFonts w:ascii="Arial" w:eastAsia="Times New Roman" w:hAnsi="Arial" w:cs="Arial"/>
                <w:sz w:val="20"/>
                <w:szCs w:val="20"/>
              </w:rPr>
              <w:t>0.</w:t>
            </w:r>
            <w:r>
              <w:rPr>
                <w:rFonts w:ascii="Arial" w:eastAsia="Times New Roman" w:hAnsi="Arial" w:cs="Arial"/>
                <w:sz w:val="20"/>
                <w:szCs w:val="20"/>
              </w:rPr>
              <w:t>19</w:t>
            </w:r>
          </w:p>
        </w:tc>
        <w:tc>
          <w:tcPr>
            <w:tcW w:w="1296" w:type="dxa"/>
            <w:noWrap/>
            <w:vAlign w:val="bottom"/>
            <w:tcPrChange w:id="663" w:author="Kerry M Dooley" w:date="2017-02-13T10:25:00Z">
              <w:tcPr>
                <w:tcW w:w="1296" w:type="dxa"/>
                <w:noWrap/>
                <w:vAlign w:val="bottom"/>
              </w:tcPr>
            </w:tcPrChange>
          </w:tcPr>
          <w:p w14:paraId="455B555D" w14:textId="6FB41D32" w:rsidR="00973E8A" w:rsidRPr="00E3210D" w:rsidRDefault="00973E8A" w:rsidP="00E3210D">
            <w:pPr>
              <w:spacing w:after="0"/>
              <w:jc w:val="center"/>
              <w:rPr>
                <w:rFonts w:ascii="Arial" w:eastAsia="Arial Unicode MS" w:hAnsi="Arial" w:cs="Arial"/>
                <w:sz w:val="20"/>
                <w:szCs w:val="20"/>
              </w:rPr>
            </w:pPr>
            <w:r>
              <w:rPr>
                <w:rFonts w:ascii="Arial" w:eastAsia="Arial Unicode MS" w:hAnsi="Arial" w:cs="Arial"/>
                <w:sz w:val="20"/>
                <w:szCs w:val="20"/>
              </w:rPr>
              <w:t>1.3</w:t>
            </w:r>
          </w:p>
        </w:tc>
        <w:tc>
          <w:tcPr>
            <w:tcW w:w="1584" w:type="dxa"/>
            <w:noWrap/>
            <w:vAlign w:val="bottom"/>
            <w:tcPrChange w:id="664" w:author="Kerry M Dooley" w:date="2017-02-13T10:25:00Z">
              <w:tcPr>
                <w:tcW w:w="1584" w:type="dxa"/>
                <w:noWrap/>
                <w:vAlign w:val="bottom"/>
              </w:tcPr>
            </w:tcPrChange>
          </w:tcPr>
          <w:p w14:paraId="5BE6B556" w14:textId="485DF79C" w:rsidR="00973E8A" w:rsidRPr="00E3210D" w:rsidRDefault="00973E8A" w:rsidP="00E3210D">
            <w:pPr>
              <w:spacing w:after="0"/>
              <w:jc w:val="center"/>
              <w:rPr>
                <w:rFonts w:ascii="Arial" w:eastAsia="Arial Unicode MS" w:hAnsi="Arial" w:cs="Arial"/>
                <w:sz w:val="20"/>
                <w:szCs w:val="20"/>
              </w:rPr>
            </w:pPr>
            <w:r>
              <w:rPr>
                <w:rFonts w:ascii="Arial" w:eastAsia="Arial Unicode MS" w:hAnsi="Arial" w:cs="Arial"/>
                <w:sz w:val="20"/>
                <w:szCs w:val="20"/>
              </w:rPr>
              <w:t>8.6</w:t>
            </w:r>
          </w:p>
        </w:tc>
        <w:tc>
          <w:tcPr>
            <w:tcW w:w="1152" w:type="dxa"/>
            <w:noWrap/>
            <w:vAlign w:val="bottom"/>
            <w:tcPrChange w:id="665" w:author="Kerry M Dooley" w:date="2017-02-13T10:25:00Z">
              <w:tcPr>
                <w:tcW w:w="1152" w:type="dxa"/>
                <w:noWrap/>
                <w:vAlign w:val="bottom"/>
              </w:tcPr>
            </w:tcPrChange>
          </w:tcPr>
          <w:p w14:paraId="3CC79B4E" w14:textId="5F5E7E3C" w:rsidR="00973E8A" w:rsidRPr="00E3210D" w:rsidRDefault="00973E8A" w:rsidP="00E3210D">
            <w:pPr>
              <w:spacing w:after="0"/>
              <w:jc w:val="center"/>
              <w:rPr>
                <w:rFonts w:ascii="Arial" w:eastAsia="Arial Unicode MS" w:hAnsi="Arial" w:cs="Arial"/>
                <w:sz w:val="20"/>
                <w:szCs w:val="20"/>
              </w:rPr>
            </w:pPr>
            <w:r w:rsidRPr="00E3210D">
              <w:rPr>
                <w:rFonts w:ascii="Arial" w:eastAsia="Times New Roman" w:hAnsi="Arial" w:cs="Arial"/>
                <w:sz w:val="20"/>
                <w:szCs w:val="20"/>
              </w:rPr>
              <w:t>8</w:t>
            </w:r>
          </w:p>
        </w:tc>
      </w:tr>
      <w:tr w:rsidR="00973E8A" w:rsidRPr="006D7397" w14:paraId="1A965DCF" w14:textId="77777777" w:rsidTr="00973E8A">
        <w:trPr>
          <w:trHeight w:val="255"/>
          <w:jc w:val="center"/>
          <w:ins w:id="666" w:author="Kerry" w:date="2017-02-12T21:10:00Z"/>
          <w:trPrChange w:id="667" w:author="Kerry M Dooley" w:date="2017-02-13T10:25:00Z">
            <w:trPr>
              <w:trHeight w:val="255"/>
              <w:jc w:val="center"/>
            </w:trPr>
          </w:trPrChange>
        </w:trPr>
        <w:tc>
          <w:tcPr>
            <w:tcW w:w="720" w:type="dxa"/>
            <w:noWrap/>
            <w:vAlign w:val="bottom"/>
            <w:tcPrChange w:id="668" w:author="Kerry M Dooley" w:date="2017-02-13T10:25:00Z">
              <w:tcPr>
                <w:tcW w:w="720" w:type="dxa"/>
                <w:noWrap/>
                <w:vAlign w:val="bottom"/>
              </w:tcPr>
            </w:tcPrChange>
          </w:tcPr>
          <w:p w14:paraId="0324B03C" w14:textId="5D1F0FDB" w:rsidR="00973E8A" w:rsidRPr="00E3210D" w:rsidRDefault="00973E8A" w:rsidP="00612DE2">
            <w:pPr>
              <w:spacing w:after="0"/>
              <w:jc w:val="center"/>
              <w:rPr>
                <w:ins w:id="669" w:author="Kerry" w:date="2017-02-12T21:10:00Z"/>
                <w:rFonts w:ascii="Arial" w:eastAsia="Times New Roman" w:hAnsi="Arial" w:cs="Arial"/>
                <w:sz w:val="20"/>
                <w:szCs w:val="20"/>
              </w:rPr>
            </w:pPr>
            <w:ins w:id="670" w:author="Kerry" w:date="2017-02-12T21:10:00Z">
              <w:r>
                <w:rPr>
                  <w:rFonts w:ascii="Arial" w:eastAsia="Times New Roman" w:hAnsi="Arial" w:cs="Arial"/>
                  <w:sz w:val="20"/>
                  <w:szCs w:val="20"/>
                </w:rPr>
                <w:t>500</w:t>
              </w:r>
            </w:ins>
          </w:p>
        </w:tc>
        <w:tc>
          <w:tcPr>
            <w:tcW w:w="897" w:type="dxa"/>
            <w:noWrap/>
            <w:vAlign w:val="bottom"/>
            <w:tcPrChange w:id="671" w:author="Kerry M Dooley" w:date="2017-02-13T10:25:00Z">
              <w:tcPr>
                <w:tcW w:w="897" w:type="dxa"/>
                <w:noWrap/>
                <w:vAlign w:val="bottom"/>
              </w:tcPr>
            </w:tcPrChange>
          </w:tcPr>
          <w:p w14:paraId="31899150" w14:textId="44F287AB" w:rsidR="00973E8A" w:rsidRPr="00E3210D" w:rsidRDefault="00973E8A" w:rsidP="006D7397">
            <w:pPr>
              <w:spacing w:after="0"/>
              <w:jc w:val="center"/>
              <w:rPr>
                <w:ins w:id="672" w:author="Kerry" w:date="2017-02-12T21:10:00Z"/>
                <w:rFonts w:ascii="Arial" w:eastAsia="Times New Roman" w:hAnsi="Arial" w:cs="Arial"/>
                <w:sz w:val="20"/>
                <w:szCs w:val="20"/>
              </w:rPr>
            </w:pPr>
            <w:ins w:id="673" w:author="Kerry" w:date="2017-02-12T21:10:00Z">
              <w:r>
                <w:rPr>
                  <w:rFonts w:ascii="Arial" w:eastAsia="Times New Roman" w:hAnsi="Arial" w:cs="Arial"/>
                  <w:sz w:val="20"/>
                  <w:szCs w:val="20"/>
                </w:rPr>
                <w:t>0.73</w:t>
              </w:r>
            </w:ins>
          </w:p>
        </w:tc>
        <w:tc>
          <w:tcPr>
            <w:tcW w:w="720" w:type="dxa"/>
            <w:noWrap/>
            <w:vAlign w:val="bottom"/>
            <w:tcPrChange w:id="674" w:author="Kerry M Dooley" w:date="2017-02-13T10:25:00Z">
              <w:tcPr>
                <w:tcW w:w="720" w:type="dxa"/>
                <w:noWrap/>
                <w:vAlign w:val="bottom"/>
              </w:tcPr>
            </w:tcPrChange>
          </w:tcPr>
          <w:p w14:paraId="059887A7" w14:textId="0B1F7E5B" w:rsidR="00973E8A" w:rsidRPr="00E3210D" w:rsidRDefault="00973E8A" w:rsidP="00E3210D">
            <w:pPr>
              <w:spacing w:after="0"/>
              <w:jc w:val="center"/>
              <w:rPr>
                <w:ins w:id="675" w:author="Kerry" w:date="2017-02-12T21:10:00Z"/>
                <w:rFonts w:ascii="Arial" w:eastAsia="Times New Roman" w:hAnsi="Arial" w:cs="Arial"/>
                <w:sz w:val="20"/>
                <w:szCs w:val="20"/>
              </w:rPr>
            </w:pPr>
            <w:ins w:id="676" w:author="Kerry M Dooley" w:date="2017-02-13T10:27:00Z">
              <w:r>
                <w:rPr>
                  <w:rFonts w:ascii="Arial" w:eastAsia="Times New Roman" w:hAnsi="Arial" w:cs="Arial"/>
                  <w:sz w:val="20"/>
                  <w:szCs w:val="20"/>
                </w:rPr>
                <w:t>20700</w:t>
              </w:r>
            </w:ins>
          </w:p>
        </w:tc>
        <w:tc>
          <w:tcPr>
            <w:tcW w:w="1008" w:type="dxa"/>
            <w:noWrap/>
            <w:vAlign w:val="bottom"/>
            <w:tcPrChange w:id="677" w:author="Kerry M Dooley" w:date="2017-02-13T10:25:00Z">
              <w:tcPr>
                <w:tcW w:w="1008" w:type="dxa"/>
                <w:noWrap/>
                <w:vAlign w:val="bottom"/>
              </w:tcPr>
            </w:tcPrChange>
          </w:tcPr>
          <w:p w14:paraId="4798D720" w14:textId="38D40529" w:rsidR="00973E8A" w:rsidRPr="00E3210D" w:rsidRDefault="00973E8A" w:rsidP="00612DE2">
            <w:pPr>
              <w:spacing w:after="0"/>
              <w:jc w:val="center"/>
              <w:rPr>
                <w:ins w:id="678" w:author="Kerry" w:date="2017-02-12T21:10:00Z"/>
                <w:rFonts w:ascii="Arial" w:eastAsia="Times New Roman" w:hAnsi="Arial" w:cs="Arial"/>
                <w:sz w:val="20"/>
                <w:szCs w:val="20"/>
              </w:rPr>
            </w:pPr>
            <w:ins w:id="679" w:author="Kerry" w:date="2017-02-12T21:11:00Z">
              <w:r>
                <w:rPr>
                  <w:rFonts w:ascii="Arial" w:eastAsia="Times New Roman" w:hAnsi="Arial" w:cs="Arial"/>
                  <w:sz w:val="20"/>
                  <w:szCs w:val="20"/>
                </w:rPr>
                <w:t>0.58</w:t>
              </w:r>
            </w:ins>
          </w:p>
        </w:tc>
        <w:tc>
          <w:tcPr>
            <w:tcW w:w="1296" w:type="dxa"/>
            <w:noWrap/>
            <w:vAlign w:val="bottom"/>
            <w:tcPrChange w:id="680" w:author="Kerry M Dooley" w:date="2017-02-13T10:25:00Z">
              <w:tcPr>
                <w:tcW w:w="1296" w:type="dxa"/>
                <w:noWrap/>
                <w:vAlign w:val="bottom"/>
              </w:tcPr>
            </w:tcPrChange>
          </w:tcPr>
          <w:p w14:paraId="07F1EDB0" w14:textId="72E96413" w:rsidR="00973E8A" w:rsidRDefault="00973E8A" w:rsidP="00E3210D">
            <w:pPr>
              <w:spacing w:after="0"/>
              <w:jc w:val="center"/>
              <w:rPr>
                <w:ins w:id="681" w:author="Kerry" w:date="2017-02-12T21:10:00Z"/>
                <w:rFonts w:ascii="Arial" w:eastAsia="Arial Unicode MS" w:hAnsi="Arial" w:cs="Arial"/>
                <w:sz w:val="20"/>
                <w:szCs w:val="20"/>
              </w:rPr>
            </w:pPr>
            <w:ins w:id="682" w:author="Kerry" w:date="2017-02-12T21:11:00Z">
              <w:r>
                <w:rPr>
                  <w:rFonts w:ascii="Arial" w:eastAsia="Arial Unicode MS" w:hAnsi="Arial" w:cs="Arial"/>
                  <w:sz w:val="20"/>
                  <w:szCs w:val="20"/>
                </w:rPr>
                <w:t>0.66</w:t>
              </w:r>
            </w:ins>
          </w:p>
        </w:tc>
        <w:tc>
          <w:tcPr>
            <w:tcW w:w="1584" w:type="dxa"/>
            <w:noWrap/>
            <w:vAlign w:val="bottom"/>
            <w:tcPrChange w:id="683" w:author="Kerry M Dooley" w:date="2017-02-13T10:25:00Z">
              <w:tcPr>
                <w:tcW w:w="1584" w:type="dxa"/>
                <w:noWrap/>
                <w:vAlign w:val="bottom"/>
              </w:tcPr>
            </w:tcPrChange>
          </w:tcPr>
          <w:p w14:paraId="67382DFC" w14:textId="575A98F6" w:rsidR="00973E8A" w:rsidRDefault="00973E8A" w:rsidP="00E3210D">
            <w:pPr>
              <w:spacing w:after="0"/>
              <w:jc w:val="center"/>
              <w:rPr>
                <w:ins w:id="684" w:author="Kerry" w:date="2017-02-12T21:10:00Z"/>
                <w:rFonts w:ascii="Arial" w:eastAsia="Arial Unicode MS" w:hAnsi="Arial" w:cs="Arial"/>
                <w:sz w:val="20"/>
                <w:szCs w:val="20"/>
              </w:rPr>
            </w:pPr>
            <w:ins w:id="685" w:author="Kerry" w:date="2017-02-12T21:12:00Z">
              <w:r>
                <w:rPr>
                  <w:rFonts w:ascii="Arial" w:eastAsia="Arial Unicode MS" w:hAnsi="Arial" w:cs="Arial"/>
                  <w:sz w:val="20"/>
                  <w:szCs w:val="20"/>
                </w:rPr>
                <w:t>3.4</w:t>
              </w:r>
            </w:ins>
          </w:p>
        </w:tc>
        <w:tc>
          <w:tcPr>
            <w:tcW w:w="1152" w:type="dxa"/>
            <w:noWrap/>
            <w:vAlign w:val="bottom"/>
            <w:tcPrChange w:id="686" w:author="Kerry M Dooley" w:date="2017-02-13T10:25:00Z">
              <w:tcPr>
                <w:tcW w:w="1152" w:type="dxa"/>
                <w:noWrap/>
                <w:vAlign w:val="bottom"/>
              </w:tcPr>
            </w:tcPrChange>
          </w:tcPr>
          <w:p w14:paraId="71490D76" w14:textId="20542A5E" w:rsidR="00973E8A" w:rsidRPr="00E3210D" w:rsidRDefault="00973E8A" w:rsidP="00E3210D">
            <w:pPr>
              <w:spacing w:after="0"/>
              <w:jc w:val="center"/>
              <w:rPr>
                <w:ins w:id="687" w:author="Kerry" w:date="2017-02-12T21:10:00Z"/>
                <w:rFonts w:ascii="Arial" w:eastAsia="Times New Roman" w:hAnsi="Arial" w:cs="Arial"/>
                <w:sz w:val="20"/>
                <w:szCs w:val="20"/>
              </w:rPr>
            </w:pPr>
            <w:ins w:id="688" w:author="Kerry" w:date="2017-02-12T21:12:00Z">
              <w:r>
                <w:rPr>
                  <w:rFonts w:ascii="Arial" w:eastAsia="Times New Roman" w:hAnsi="Arial" w:cs="Arial"/>
                  <w:sz w:val="20"/>
                  <w:szCs w:val="20"/>
                </w:rPr>
                <w:t>12</w:t>
              </w:r>
            </w:ins>
          </w:p>
        </w:tc>
      </w:tr>
      <w:tr w:rsidR="00973E8A" w:rsidRPr="006D7397" w14:paraId="5F0BC0C8" w14:textId="77777777" w:rsidTr="00973E8A">
        <w:trPr>
          <w:trHeight w:val="255"/>
          <w:jc w:val="center"/>
          <w:ins w:id="689" w:author="Kerry" w:date="2017-02-12T21:10:00Z"/>
          <w:trPrChange w:id="690" w:author="Kerry M Dooley" w:date="2017-02-13T10:25:00Z">
            <w:trPr>
              <w:trHeight w:val="255"/>
              <w:jc w:val="center"/>
            </w:trPr>
          </w:trPrChange>
        </w:trPr>
        <w:tc>
          <w:tcPr>
            <w:tcW w:w="720" w:type="dxa"/>
            <w:noWrap/>
            <w:vAlign w:val="bottom"/>
            <w:tcPrChange w:id="691" w:author="Kerry M Dooley" w:date="2017-02-13T10:25:00Z">
              <w:tcPr>
                <w:tcW w:w="720" w:type="dxa"/>
                <w:noWrap/>
                <w:vAlign w:val="bottom"/>
              </w:tcPr>
            </w:tcPrChange>
          </w:tcPr>
          <w:p w14:paraId="7FB933ED" w14:textId="0BB025D2" w:rsidR="00973E8A" w:rsidRPr="00E3210D" w:rsidRDefault="00973E8A" w:rsidP="00612DE2">
            <w:pPr>
              <w:spacing w:after="0"/>
              <w:jc w:val="center"/>
              <w:rPr>
                <w:ins w:id="692" w:author="Kerry" w:date="2017-02-12T21:10:00Z"/>
                <w:rFonts w:ascii="Arial" w:eastAsia="Times New Roman" w:hAnsi="Arial" w:cs="Arial"/>
                <w:sz w:val="20"/>
                <w:szCs w:val="20"/>
              </w:rPr>
            </w:pPr>
            <w:ins w:id="693" w:author="Kerry" w:date="2017-02-12T21:10:00Z">
              <w:r>
                <w:rPr>
                  <w:rFonts w:ascii="Arial" w:eastAsia="Times New Roman" w:hAnsi="Arial" w:cs="Arial"/>
                  <w:sz w:val="20"/>
                  <w:szCs w:val="20"/>
                </w:rPr>
                <w:t>500</w:t>
              </w:r>
            </w:ins>
          </w:p>
        </w:tc>
        <w:tc>
          <w:tcPr>
            <w:tcW w:w="897" w:type="dxa"/>
            <w:noWrap/>
            <w:vAlign w:val="bottom"/>
            <w:tcPrChange w:id="694" w:author="Kerry M Dooley" w:date="2017-02-13T10:25:00Z">
              <w:tcPr>
                <w:tcW w:w="897" w:type="dxa"/>
                <w:noWrap/>
                <w:vAlign w:val="bottom"/>
              </w:tcPr>
            </w:tcPrChange>
          </w:tcPr>
          <w:p w14:paraId="7F0A0766" w14:textId="274B7381" w:rsidR="00973E8A" w:rsidRPr="00E3210D" w:rsidRDefault="00973E8A" w:rsidP="006D7397">
            <w:pPr>
              <w:spacing w:after="0"/>
              <w:jc w:val="center"/>
              <w:rPr>
                <w:ins w:id="695" w:author="Kerry" w:date="2017-02-12T21:10:00Z"/>
                <w:rFonts w:ascii="Arial" w:eastAsia="Times New Roman" w:hAnsi="Arial" w:cs="Arial"/>
                <w:sz w:val="20"/>
                <w:szCs w:val="20"/>
              </w:rPr>
            </w:pPr>
            <w:ins w:id="696" w:author="Kerry" w:date="2017-02-12T21:10:00Z">
              <w:r>
                <w:rPr>
                  <w:rFonts w:ascii="Arial" w:eastAsia="Times New Roman" w:hAnsi="Arial" w:cs="Arial"/>
                  <w:sz w:val="20"/>
                  <w:szCs w:val="20"/>
                </w:rPr>
                <w:t>0.50</w:t>
              </w:r>
            </w:ins>
          </w:p>
        </w:tc>
        <w:tc>
          <w:tcPr>
            <w:tcW w:w="720" w:type="dxa"/>
            <w:noWrap/>
            <w:vAlign w:val="bottom"/>
            <w:tcPrChange w:id="697" w:author="Kerry M Dooley" w:date="2017-02-13T10:25:00Z">
              <w:tcPr>
                <w:tcW w:w="720" w:type="dxa"/>
                <w:noWrap/>
                <w:vAlign w:val="bottom"/>
              </w:tcPr>
            </w:tcPrChange>
          </w:tcPr>
          <w:p w14:paraId="3ECAE172" w14:textId="0E9BAD17" w:rsidR="00973E8A" w:rsidRPr="00E3210D" w:rsidRDefault="00973E8A" w:rsidP="00E3210D">
            <w:pPr>
              <w:spacing w:after="0"/>
              <w:jc w:val="center"/>
              <w:rPr>
                <w:ins w:id="698" w:author="Kerry" w:date="2017-02-12T21:10:00Z"/>
                <w:rFonts w:ascii="Arial" w:eastAsia="Times New Roman" w:hAnsi="Arial" w:cs="Arial"/>
                <w:sz w:val="20"/>
                <w:szCs w:val="20"/>
              </w:rPr>
            </w:pPr>
            <w:ins w:id="699" w:author="Kerry M Dooley" w:date="2017-02-13T10:27:00Z">
              <w:r>
                <w:rPr>
                  <w:rFonts w:ascii="Arial" w:eastAsia="Times New Roman" w:hAnsi="Arial" w:cs="Arial"/>
                  <w:sz w:val="20"/>
                  <w:szCs w:val="20"/>
                </w:rPr>
                <w:t>14200</w:t>
              </w:r>
            </w:ins>
          </w:p>
        </w:tc>
        <w:tc>
          <w:tcPr>
            <w:tcW w:w="1008" w:type="dxa"/>
            <w:noWrap/>
            <w:vAlign w:val="bottom"/>
            <w:tcPrChange w:id="700" w:author="Kerry M Dooley" w:date="2017-02-13T10:25:00Z">
              <w:tcPr>
                <w:tcW w:w="1008" w:type="dxa"/>
                <w:noWrap/>
                <w:vAlign w:val="bottom"/>
              </w:tcPr>
            </w:tcPrChange>
          </w:tcPr>
          <w:p w14:paraId="0837A2F7" w14:textId="38D6D08F" w:rsidR="00973E8A" w:rsidRPr="00E3210D" w:rsidRDefault="00973E8A" w:rsidP="00612DE2">
            <w:pPr>
              <w:spacing w:after="0"/>
              <w:jc w:val="center"/>
              <w:rPr>
                <w:ins w:id="701" w:author="Kerry" w:date="2017-02-12T21:10:00Z"/>
                <w:rFonts w:ascii="Arial" w:eastAsia="Times New Roman" w:hAnsi="Arial" w:cs="Arial"/>
                <w:sz w:val="20"/>
                <w:szCs w:val="20"/>
              </w:rPr>
            </w:pPr>
            <w:ins w:id="702" w:author="Kerry" w:date="2017-02-12T21:11:00Z">
              <w:r>
                <w:rPr>
                  <w:rFonts w:ascii="Arial" w:eastAsia="Times New Roman" w:hAnsi="Arial" w:cs="Arial"/>
                  <w:sz w:val="20"/>
                  <w:szCs w:val="20"/>
                </w:rPr>
                <w:t>0.47</w:t>
              </w:r>
            </w:ins>
          </w:p>
        </w:tc>
        <w:tc>
          <w:tcPr>
            <w:tcW w:w="1296" w:type="dxa"/>
            <w:noWrap/>
            <w:vAlign w:val="bottom"/>
            <w:tcPrChange w:id="703" w:author="Kerry M Dooley" w:date="2017-02-13T10:25:00Z">
              <w:tcPr>
                <w:tcW w:w="1296" w:type="dxa"/>
                <w:noWrap/>
                <w:vAlign w:val="bottom"/>
              </w:tcPr>
            </w:tcPrChange>
          </w:tcPr>
          <w:p w14:paraId="431A7E78" w14:textId="7EB11101" w:rsidR="00973E8A" w:rsidRDefault="00973E8A" w:rsidP="00E3210D">
            <w:pPr>
              <w:spacing w:after="0"/>
              <w:jc w:val="center"/>
              <w:rPr>
                <w:ins w:id="704" w:author="Kerry" w:date="2017-02-12T21:10:00Z"/>
                <w:rFonts w:ascii="Arial" w:eastAsia="Arial Unicode MS" w:hAnsi="Arial" w:cs="Arial"/>
                <w:sz w:val="20"/>
                <w:szCs w:val="20"/>
              </w:rPr>
            </w:pPr>
            <w:ins w:id="705" w:author="Kerry" w:date="2017-02-12T21:11:00Z">
              <w:r>
                <w:rPr>
                  <w:rFonts w:ascii="Arial" w:eastAsia="Arial Unicode MS" w:hAnsi="Arial" w:cs="Arial"/>
                  <w:sz w:val="20"/>
                  <w:szCs w:val="20"/>
                </w:rPr>
                <w:t>0.50</w:t>
              </w:r>
            </w:ins>
          </w:p>
        </w:tc>
        <w:tc>
          <w:tcPr>
            <w:tcW w:w="1584" w:type="dxa"/>
            <w:noWrap/>
            <w:vAlign w:val="bottom"/>
            <w:tcPrChange w:id="706" w:author="Kerry M Dooley" w:date="2017-02-13T10:25:00Z">
              <w:tcPr>
                <w:tcW w:w="1584" w:type="dxa"/>
                <w:noWrap/>
                <w:vAlign w:val="bottom"/>
              </w:tcPr>
            </w:tcPrChange>
          </w:tcPr>
          <w:p w14:paraId="6A7287B9" w14:textId="49AAED42" w:rsidR="00973E8A" w:rsidRDefault="00973E8A" w:rsidP="00E3210D">
            <w:pPr>
              <w:spacing w:after="0"/>
              <w:jc w:val="center"/>
              <w:rPr>
                <w:ins w:id="707" w:author="Kerry" w:date="2017-02-12T21:10:00Z"/>
                <w:rFonts w:ascii="Arial" w:eastAsia="Arial Unicode MS" w:hAnsi="Arial" w:cs="Arial"/>
                <w:sz w:val="20"/>
                <w:szCs w:val="20"/>
              </w:rPr>
            </w:pPr>
            <w:ins w:id="708" w:author="Kerry" w:date="2017-02-12T21:12:00Z">
              <w:r>
                <w:rPr>
                  <w:rFonts w:ascii="Arial" w:eastAsia="Arial Unicode MS" w:hAnsi="Arial" w:cs="Arial"/>
                  <w:sz w:val="20"/>
                  <w:szCs w:val="20"/>
                </w:rPr>
                <w:t>2.7</w:t>
              </w:r>
            </w:ins>
          </w:p>
        </w:tc>
        <w:tc>
          <w:tcPr>
            <w:tcW w:w="1152" w:type="dxa"/>
            <w:noWrap/>
            <w:vAlign w:val="bottom"/>
            <w:tcPrChange w:id="709" w:author="Kerry M Dooley" w:date="2017-02-13T10:25:00Z">
              <w:tcPr>
                <w:tcW w:w="1152" w:type="dxa"/>
                <w:noWrap/>
                <w:vAlign w:val="bottom"/>
              </w:tcPr>
            </w:tcPrChange>
          </w:tcPr>
          <w:p w14:paraId="46CDC502" w14:textId="57EA0C5F" w:rsidR="00973E8A" w:rsidRPr="00E3210D" w:rsidRDefault="00973E8A" w:rsidP="00E3210D">
            <w:pPr>
              <w:spacing w:after="0"/>
              <w:jc w:val="center"/>
              <w:rPr>
                <w:ins w:id="710" w:author="Kerry" w:date="2017-02-12T21:10:00Z"/>
                <w:rFonts w:ascii="Arial" w:eastAsia="Times New Roman" w:hAnsi="Arial" w:cs="Arial"/>
                <w:sz w:val="20"/>
                <w:szCs w:val="20"/>
              </w:rPr>
            </w:pPr>
            <w:ins w:id="711" w:author="Kerry" w:date="2017-02-12T21:12:00Z">
              <w:r>
                <w:rPr>
                  <w:rFonts w:ascii="Arial" w:eastAsia="Times New Roman" w:hAnsi="Arial" w:cs="Arial"/>
                  <w:sz w:val="20"/>
                  <w:szCs w:val="20"/>
                </w:rPr>
                <w:t>9</w:t>
              </w:r>
            </w:ins>
          </w:p>
        </w:tc>
      </w:tr>
      <w:tr w:rsidR="00973E8A" w:rsidRPr="006D7397" w14:paraId="174F5794" w14:textId="77777777" w:rsidTr="00973E8A">
        <w:trPr>
          <w:trHeight w:val="255"/>
          <w:jc w:val="center"/>
          <w:ins w:id="712" w:author="Kerry" w:date="2017-02-12T21:10:00Z"/>
          <w:trPrChange w:id="713" w:author="Kerry M Dooley" w:date="2017-02-13T10:25:00Z">
            <w:trPr>
              <w:trHeight w:val="255"/>
              <w:jc w:val="center"/>
            </w:trPr>
          </w:trPrChange>
        </w:trPr>
        <w:tc>
          <w:tcPr>
            <w:tcW w:w="720" w:type="dxa"/>
            <w:noWrap/>
            <w:vAlign w:val="bottom"/>
            <w:tcPrChange w:id="714" w:author="Kerry M Dooley" w:date="2017-02-13T10:25:00Z">
              <w:tcPr>
                <w:tcW w:w="720" w:type="dxa"/>
                <w:noWrap/>
                <w:vAlign w:val="bottom"/>
              </w:tcPr>
            </w:tcPrChange>
          </w:tcPr>
          <w:p w14:paraId="22B79D28" w14:textId="7FA793EB" w:rsidR="00973E8A" w:rsidRPr="00E3210D" w:rsidRDefault="00973E8A" w:rsidP="00612DE2">
            <w:pPr>
              <w:spacing w:after="0"/>
              <w:jc w:val="center"/>
              <w:rPr>
                <w:ins w:id="715" w:author="Kerry" w:date="2017-02-12T21:10:00Z"/>
                <w:rFonts w:ascii="Arial" w:eastAsia="Times New Roman" w:hAnsi="Arial" w:cs="Arial"/>
                <w:sz w:val="20"/>
                <w:szCs w:val="20"/>
              </w:rPr>
            </w:pPr>
            <w:ins w:id="716" w:author="Kerry" w:date="2017-02-12T21:10:00Z">
              <w:r>
                <w:rPr>
                  <w:rFonts w:ascii="Arial" w:eastAsia="Times New Roman" w:hAnsi="Arial" w:cs="Arial"/>
                  <w:sz w:val="20"/>
                  <w:szCs w:val="20"/>
                </w:rPr>
                <w:t>500</w:t>
              </w:r>
            </w:ins>
          </w:p>
        </w:tc>
        <w:tc>
          <w:tcPr>
            <w:tcW w:w="897" w:type="dxa"/>
            <w:noWrap/>
            <w:vAlign w:val="bottom"/>
            <w:tcPrChange w:id="717" w:author="Kerry M Dooley" w:date="2017-02-13T10:25:00Z">
              <w:tcPr>
                <w:tcW w:w="897" w:type="dxa"/>
                <w:noWrap/>
                <w:vAlign w:val="bottom"/>
              </w:tcPr>
            </w:tcPrChange>
          </w:tcPr>
          <w:p w14:paraId="7914D36E" w14:textId="149AE12D" w:rsidR="00973E8A" w:rsidRPr="00E3210D" w:rsidRDefault="00973E8A" w:rsidP="006D7397">
            <w:pPr>
              <w:spacing w:after="0"/>
              <w:jc w:val="center"/>
              <w:rPr>
                <w:ins w:id="718" w:author="Kerry" w:date="2017-02-12T21:10:00Z"/>
                <w:rFonts w:ascii="Arial" w:eastAsia="Times New Roman" w:hAnsi="Arial" w:cs="Arial"/>
                <w:sz w:val="20"/>
                <w:szCs w:val="20"/>
              </w:rPr>
            </w:pPr>
            <w:ins w:id="719" w:author="Kerry" w:date="2017-02-12T21:10:00Z">
              <w:r>
                <w:rPr>
                  <w:rFonts w:ascii="Arial" w:eastAsia="Times New Roman" w:hAnsi="Arial" w:cs="Arial"/>
                  <w:sz w:val="20"/>
                  <w:szCs w:val="20"/>
                </w:rPr>
                <w:t>0.39</w:t>
              </w:r>
            </w:ins>
          </w:p>
        </w:tc>
        <w:tc>
          <w:tcPr>
            <w:tcW w:w="720" w:type="dxa"/>
            <w:noWrap/>
            <w:vAlign w:val="bottom"/>
            <w:tcPrChange w:id="720" w:author="Kerry M Dooley" w:date="2017-02-13T10:25:00Z">
              <w:tcPr>
                <w:tcW w:w="720" w:type="dxa"/>
                <w:noWrap/>
                <w:vAlign w:val="bottom"/>
              </w:tcPr>
            </w:tcPrChange>
          </w:tcPr>
          <w:p w14:paraId="2F00233D" w14:textId="47457EC4" w:rsidR="00973E8A" w:rsidRPr="00E3210D" w:rsidRDefault="00973E8A" w:rsidP="00E3210D">
            <w:pPr>
              <w:spacing w:after="0"/>
              <w:jc w:val="center"/>
              <w:rPr>
                <w:ins w:id="721" w:author="Kerry" w:date="2017-02-12T21:10:00Z"/>
                <w:rFonts w:ascii="Arial" w:eastAsia="Times New Roman" w:hAnsi="Arial" w:cs="Arial"/>
                <w:sz w:val="20"/>
                <w:szCs w:val="20"/>
              </w:rPr>
            </w:pPr>
            <w:ins w:id="722" w:author="Kerry M Dooley" w:date="2017-02-13T10:27:00Z">
              <w:r>
                <w:rPr>
                  <w:rFonts w:ascii="Arial" w:eastAsia="Times New Roman" w:hAnsi="Arial" w:cs="Arial"/>
                  <w:sz w:val="20"/>
                  <w:szCs w:val="20"/>
                </w:rPr>
                <w:t>11000</w:t>
              </w:r>
            </w:ins>
          </w:p>
        </w:tc>
        <w:tc>
          <w:tcPr>
            <w:tcW w:w="1008" w:type="dxa"/>
            <w:noWrap/>
            <w:vAlign w:val="bottom"/>
            <w:tcPrChange w:id="723" w:author="Kerry M Dooley" w:date="2017-02-13T10:25:00Z">
              <w:tcPr>
                <w:tcW w:w="1008" w:type="dxa"/>
                <w:noWrap/>
                <w:vAlign w:val="bottom"/>
              </w:tcPr>
            </w:tcPrChange>
          </w:tcPr>
          <w:p w14:paraId="3354B3CD" w14:textId="240BCF8C" w:rsidR="00973E8A" w:rsidRPr="00E3210D" w:rsidRDefault="00973E8A" w:rsidP="00612DE2">
            <w:pPr>
              <w:spacing w:after="0"/>
              <w:jc w:val="center"/>
              <w:rPr>
                <w:ins w:id="724" w:author="Kerry" w:date="2017-02-12T21:10:00Z"/>
                <w:rFonts w:ascii="Arial" w:eastAsia="Times New Roman" w:hAnsi="Arial" w:cs="Arial"/>
                <w:sz w:val="20"/>
                <w:szCs w:val="20"/>
              </w:rPr>
            </w:pPr>
            <w:ins w:id="725" w:author="Kerry" w:date="2017-02-12T21:11:00Z">
              <w:r>
                <w:rPr>
                  <w:rFonts w:ascii="Arial" w:eastAsia="Times New Roman" w:hAnsi="Arial" w:cs="Arial"/>
                  <w:sz w:val="20"/>
                  <w:szCs w:val="20"/>
                </w:rPr>
                <w:t>0.38</w:t>
              </w:r>
            </w:ins>
          </w:p>
        </w:tc>
        <w:tc>
          <w:tcPr>
            <w:tcW w:w="1296" w:type="dxa"/>
            <w:noWrap/>
            <w:vAlign w:val="bottom"/>
            <w:tcPrChange w:id="726" w:author="Kerry M Dooley" w:date="2017-02-13T10:25:00Z">
              <w:tcPr>
                <w:tcW w:w="1296" w:type="dxa"/>
                <w:noWrap/>
                <w:vAlign w:val="bottom"/>
              </w:tcPr>
            </w:tcPrChange>
          </w:tcPr>
          <w:p w14:paraId="53910B9F" w14:textId="69E646FA" w:rsidR="00973E8A" w:rsidRDefault="00973E8A" w:rsidP="00E3210D">
            <w:pPr>
              <w:spacing w:after="0"/>
              <w:jc w:val="center"/>
              <w:rPr>
                <w:ins w:id="727" w:author="Kerry" w:date="2017-02-12T21:10:00Z"/>
                <w:rFonts w:ascii="Arial" w:eastAsia="Arial Unicode MS" w:hAnsi="Arial" w:cs="Arial"/>
                <w:sz w:val="20"/>
                <w:szCs w:val="20"/>
              </w:rPr>
            </w:pPr>
            <w:ins w:id="728" w:author="Kerry" w:date="2017-02-12T21:11:00Z">
              <w:r>
                <w:rPr>
                  <w:rFonts w:ascii="Arial" w:eastAsia="Arial Unicode MS" w:hAnsi="Arial" w:cs="Arial"/>
                  <w:sz w:val="20"/>
                  <w:szCs w:val="20"/>
                </w:rPr>
                <w:t>0.40</w:t>
              </w:r>
            </w:ins>
          </w:p>
        </w:tc>
        <w:tc>
          <w:tcPr>
            <w:tcW w:w="1584" w:type="dxa"/>
            <w:noWrap/>
            <w:vAlign w:val="bottom"/>
            <w:tcPrChange w:id="729" w:author="Kerry M Dooley" w:date="2017-02-13T10:25:00Z">
              <w:tcPr>
                <w:tcW w:w="1584" w:type="dxa"/>
                <w:noWrap/>
                <w:vAlign w:val="bottom"/>
              </w:tcPr>
            </w:tcPrChange>
          </w:tcPr>
          <w:p w14:paraId="7E77C15A" w14:textId="3D5CD94A" w:rsidR="00973E8A" w:rsidRDefault="00973E8A" w:rsidP="00E3210D">
            <w:pPr>
              <w:spacing w:after="0"/>
              <w:jc w:val="center"/>
              <w:rPr>
                <w:ins w:id="730" w:author="Kerry" w:date="2017-02-12T21:10:00Z"/>
                <w:rFonts w:ascii="Arial" w:eastAsia="Arial Unicode MS" w:hAnsi="Arial" w:cs="Arial"/>
                <w:sz w:val="20"/>
                <w:szCs w:val="20"/>
              </w:rPr>
            </w:pPr>
            <w:ins w:id="731" w:author="Kerry" w:date="2017-02-12T21:12:00Z">
              <w:r>
                <w:rPr>
                  <w:rFonts w:ascii="Arial" w:eastAsia="Arial Unicode MS" w:hAnsi="Arial" w:cs="Arial"/>
                  <w:sz w:val="20"/>
                  <w:szCs w:val="20"/>
                </w:rPr>
                <w:t>2.7</w:t>
              </w:r>
            </w:ins>
          </w:p>
        </w:tc>
        <w:tc>
          <w:tcPr>
            <w:tcW w:w="1152" w:type="dxa"/>
            <w:noWrap/>
            <w:vAlign w:val="bottom"/>
            <w:tcPrChange w:id="732" w:author="Kerry M Dooley" w:date="2017-02-13T10:25:00Z">
              <w:tcPr>
                <w:tcW w:w="1152" w:type="dxa"/>
                <w:noWrap/>
                <w:vAlign w:val="bottom"/>
              </w:tcPr>
            </w:tcPrChange>
          </w:tcPr>
          <w:p w14:paraId="53419DCB" w14:textId="48E98981" w:rsidR="00973E8A" w:rsidRPr="00E3210D" w:rsidRDefault="00973E8A" w:rsidP="00E3210D">
            <w:pPr>
              <w:spacing w:after="0"/>
              <w:jc w:val="center"/>
              <w:rPr>
                <w:ins w:id="733" w:author="Kerry" w:date="2017-02-12T21:10:00Z"/>
                <w:rFonts w:ascii="Arial" w:eastAsia="Times New Roman" w:hAnsi="Arial" w:cs="Arial"/>
                <w:sz w:val="20"/>
                <w:szCs w:val="20"/>
              </w:rPr>
            </w:pPr>
            <w:ins w:id="734" w:author="Kerry" w:date="2017-02-12T21:12:00Z">
              <w:r>
                <w:rPr>
                  <w:rFonts w:ascii="Arial" w:eastAsia="Times New Roman" w:hAnsi="Arial" w:cs="Arial"/>
                  <w:sz w:val="20"/>
                  <w:szCs w:val="20"/>
                </w:rPr>
                <w:t>6</w:t>
              </w:r>
            </w:ins>
          </w:p>
        </w:tc>
      </w:tr>
      <w:tr w:rsidR="00973E8A" w:rsidRPr="006D7397" w14:paraId="4BA6E7FF" w14:textId="77777777" w:rsidTr="00973E8A">
        <w:trPr>
          <w:trHeight w:val="255"/>
          <w:jc w:val="center"/>
          <w:ins w:id="735" w:author="Kerry" w:date="2017-02-12T21:10:00Z"/>
          <w:trPrChange w:id="736" w:author="Kerry M Dooley" w:date="2017-02-13T10:25:00Z">
            <w:trPr>
              <w:trHeight w:val="255"/>
              <w:jc w:val="center"/>
            </w:trPr>
          </w:trPrChange>
        </w:trPr>
        <w:tc>
          <w:tcPr>
            <w:tcW w:w="720" w:type="dxa"/>
            <w:noWrap/>
            <w:vAlign w:val="bottom"/>
            <w:tcPrChange w:id="737" w:author="Kerry M Dooley" w:date="2017-02-13T10:25:00Z">
              <w:tcPr>
                <w:tcW w:w="720" w:type="dxa"/>
                <w:noWrap/>
                <w:vAlign w:val="bottom"/>
              </w:tcPr>
            </w:tcPrChange>
          </w:tcPr>
          <w:p w14:paraId="2C7A9CF8" w14:textId="5AE2AC22" w:rsidR="00973E8A" w:rsidRPr="00E3210D" w:rsidRDefault="00973E8A" w:rsidP="00612DE2">
            <w:pPr>
              <w:spacing w:after="0"/>
              <w:jc w:val="center"/>
              <w:rPr>
                <w:ins w:id="738" w:author="Kerry" w:date="2017-02-12T21:10:00Z"/>
                <w:rFonts w:ascii="Arial" w:eastAsia="Times New Roman" w:hAnsi="Arial" w:cs="Arial"/>
                <w:sz w:val="20"/>
                <w:szCs w:val="20"/>
              </w:rPr>
            </w:pPr>
            <w:commentRangeStart w:id="739"/>
            <w:ins w:id="740" w:author="Kerry" w:date="2017-02-12T21:10:00Z">
              <w:r>
                <w:rPr>
                  <w:rFonts w:ascii="Arial" w:eastAsia="Times New Roman" w:hAnsi="Arial" w:cs="Arial"/>
                  <w:sz w:val="20"/>
                  <w:szCs w:val="20"/>
                </w:rPr>
                <w:t>500</w:t>
              </w:r>
            </w:ins>
          </w:p>
        </w:tc>
        <w:tc>
          <w:tcPr>
            <w:tcW w:w="897" w:type="dxa"/>
            <w:noWrap/>
            <w:vAlign w:val="bottom"/>
            <w:tcPrChange w:id="741" w:author="Kerry M Dooley" w:date="2017-02-13T10:25:00Z">
              <w:tcPr>
                <w:tcW w:w="897" w:type="dxa"/>
                <w:noWrap/>
                <w:vAlign w:val="bottom"/>
              </w:tcPr>
            </w:tcPrChange>
          </w:tcPr>
          <w:p w14:paraId="76E4A118" w14:textId="14BD2F80" w:rsidR="00973E8A" w:rsidRPr="00E3210D" w:rsidRDefault="00973E8A" w:rsidP="006D7397">
            <w:pPr>
              <w:spacing w:after="0"/>
              <w:jc w:val="center"/>
              <w:rPr>
                <w:ins w:id="742" w:author="Kerry" w:date="2017-02-12T21:10:00Z"/>
                <w:rFonts w:ascii="Arial" w:eastAsia="Times New Roman" w:hAnsi="Arial" w:cs="Arial"/>
                <w:sz w:val="20"/>
                <w:szCs w:val="20"/>
              </w:rPr>
            </w:pPr>
            <w:ins w:id="743" w:author="Kerry" w:date="2017-02-12T21:10:00Z">
              <w:r>
                <w:rPr>
                  <w:rFonts w:ascii="Arial" w:eastAsia="Times New Roman" w:hAnsi="Arial" w:cs="Arial"/>
                  <w:sz w:val="20"/>
                  <w:szCs w:val="20"/>
                </w:rPr>
                <w:t>0.16</w:t>
              </w:r>
            </w:ins>
          </w:p>
        </w:tc>
        <w:tc>
          <w:tcPr>
            <w:tcW w:w="720" w:type="dxa"/>
            <w:noWrap/>
            <w:vAlign w:val="bottom"/>
            <w:tcPrChange w:id="744" w:author="Kerry M Dooley" w:date="2017-02-13T10:25:00Z">
              <w:tcPr>
                <w:tcW w:w="720" w:type="dxa"/>
                <w:noWrap/>
                <w:vAlign w:val="bottom"/>
              </w:tcPr>
            </w:tcPrChange>
          </w:tcPr>
          <w:p w14:paraId="3C050F1A" w14:textId="1D048385" w:rsidR="00973E8A" w:rsidRPr="00E3210D" w:rsidRDefault="00973E8A" w:rsidP="00E3210D">
            <w:pPr>
              <w:spacing w:after="0"/>
              <w:jc w:val="center"/>
              <w:rPr>
                <w:ins w:id="745" w:author="Kerry" w:date="2017-02-12T21:10:00Z"/>
                <w:rFonts w:ascii="Arial" w:eastAsia="Times New Roman" w:hAnsi="Arial" w:cs="Arial"/>
                <w:sz w:val="20"/>
                <w:szCs w:val="20"/>
              </w:rPr>
            </w:pPr>
            <w:ins w:id="746" w:author="Kerry M Dooley" w:date="2017-02-13T10:27:00Z">
              <w:r>
                <w:rPr>
                  <w:rFonts w:ascii="Arial" w:eastAsia="Times New Roman" w:hAnsi="Arial" w:cs="Arial"/>
                  <w:sz w:val="20"/>
                  <w:szCs w:val="20"/>
                </w:rPr>
                <w:t>4250</w:t>
              </w:r>
            </w:ins>
          </w:p>
        </w:tc>
        <w:tc>
          <w:tcPr>
            <w:tcW w:w="1008" w:type="dxa"/>
            <w:noWrap/>
            <w:vAlign w:val="bottom"/>
            <w:tcPrChange w:id="747" w:author="Kerry M Dooley" w:date="2017-02-13T10:25:00Z">
              <w:tcPr>
                <w:tcW w:w="1008" w:type="dxa"/>
                <w:noWrap/>
                <w:vAlign w:val="bottom"/>
              </w:tcPr>
            </w:tcPrChange>
          </w:tcPr>
          <w:p w14:paraId="29213C2D" w14:textId="74260047" w:rsidR="00973E8A" w:rsidRPr="00E3210D" w:rsidRDefault="00973E8A" w:rsidP="00612DE2">
            <w:pPr>
              <w:spacing w:after="0"/>
              <w:jc w:val="center"/>
              <w:rPr>
                <w:ins w:id="748" w:author="Kerry" w:date="2017-02-12T21:10:00Z"/>
                <w:rFonts w:ascii="Arial" w:eastAsia="Times New Roman" w:hAnsi="Arial" w:cs="Arial"/>
                <w:sz w:val="20"/>
                <w:szCs w:val="20"/>
              </w:rPr>
            </w:pPr>
            <w:ins w:id="749" w:author="Kerry" w:date="2017-02-12T21:11:00Z">
              <w:r>
                <w:rPr>
                  <w:rFonts w:ascii="Arial" w:eastAsia="Times New Roman" w:hAnsi="Arial" w:cs="Arial"/>
                  <w:sz w:val="20"/>
                  <w:szCs w:val="20"/>
                </w:rPr>
                <w:t>0.19</w:t>
              </w:r>
            </w:ins>
          </w:p>
        </w:tc>
        <w:tc>
          <w:tcPr>
            <w:tcW w:w="1296" w:type="dxa"/>
            <w:noWrap/>
            <w:vAlign w:val="bottom"/>
            <w:tcPrChange w:id="750" w:author="Kerry M Dooley" w:date="2017-02-13T10:25:00Z">
              <w:tcPr>
                <w:tcW w:w="1296" w:type="dxa"/>
                <w:noWrap/>
                <w:vAlign w:val="bottom"/>
              </w:tcPr>
            </w:tcPrChange>
          </w:tcPr>
          <w:p w14:paraId="70CA86C1" w14:textId="423DC926" w:rsidR="00973E8A" w:rsidRDefault="00973E8A" w:rsidP="00E3210D">
            <w:pPr>
              <w:spacing w:after="0"/>
              <w:jc w:val="center"/>
              <w:rPr>
                <w:ins w:id="751" w:author="Kerry" w:date="2017-02-12T21:10:00Z"/>
                <w:rFonts w:ascii="Arial" w:eastAsia="Arial Unicode MS" w:hAnsi="Arial" w:cs="Arial"/>
                <w:sz w:val="20"/>
                <w:szCs w:val="20"/>
              </w:rPr>
            </w:pPr>
            <w:ins w:id="752" w:author="Kerry" w:date="2017-02-12T21:11:00Z">
              <w:r>
                <w:rPr>
                  <w:rFonts w:ascii="Arial" w:eastAsia="Arial Unicode MS" w:hAnsi="Arial" w:cs="Arial"/>
                  <w:sz w:val="20"/>
                  <w:szCs w:val="20"/>
                </w:rPr>
                <w:t>0.29</w:t>
              </w:r>
            </w:ins>
          </w:p>
        </w:tc>
        <w:tc>
          <w:tcPr>
            <w:tcW w:w="1584" w:type="dxa"/>
            <w:noWrap/>
            <w:vAlign w:val="bottom"/>
            <w:tcPrChange w:id="753" w:author="Kerry M Dooley" w:date="2017-02-13T10:25:00Z">
              <w:tcPr>
                <w:tcW w:w="1584" w:type="dxa"/>
                <w:noWrap/>
                <w:vAlign w:val="bottom"/>
              </w:tcPr>
            </w:tcPrChange>
          </w:tcPr>
          <w:p w14:paraId="24A099DE" w14:textId="2E08BD55" w:rsidR="00973E8A" w:rsidRDefault="00973E8A" w:rsidP="00E3210D">
            <w:pPr>
              <w:spacing w:after="0"/>
              <w:jc w:val="center"/>
              <w:rPr>
                <w:ins w:id="754" w:author="Kerry" w:date="2017-02-12T21:10:00Z"/>
                <w:rFonts w:ascii="Arial" w:eastAsia="Arial Unicode MS" w:hAnsi="Arial" w:cs="Arial"/>
                <w:sz w:val="20"/>
                <w:szCs w:val="20"/>
              </w:rPr>
            </w:pPr>
            <w:ins w:id="755" w:author="Kerry" w:date="2017-02-12T21:12:00Z">
              <w:r>
                <w:rPr>
                  <w:rFonts w:ascii="Arial" w:eastAsia="Arial Unicode MS" w:hAnsi="Arial" w:cs="Arial"/>
                  <w:sz w:val="20"/>
                  <w:szCs w:val="20"/>
                </w:rPr>
                <w:t>1.4</w:t>
              </w:r>
            </w:ins>
          </w:p>
        </w:tc>
        <w:tc>
          <w:tcPr>
            <w:tcW w:w="1152" w:type="dxa"/>
            <w:noWrap/>
            <w:vAlign w:val="bottom"/>
            <w:tcPrChange w:id="756" w:author="Kerry M Dooley" w:date="2017-02-13T10:25:00Z">
              <w:tcPr>
                <w:tcW w:w="1152" w:type="dxa"/>
                <w:noWrap/>
                <w:vAlign w:val="bottom"/>
              </w:tcPr>
            </w:tcPrChange>
          </w:tcPr>
          <w:p w14:paraId="403BA7F3" w14:textId="424CF068" w:rsidR="00973E8A" w:rsidRPr="00E3210D" w:rsidRDefault="00973E8A" w:rsidP="00E3210D">
            <w:pPr>
              <w:spacing w:after="0"/>
              <w:jc w:val="center"/>
              <w:rPr>
                <w:ins w:id="757" w:author="Kerry" w:date="2017-02-12T21:10:00Z"/>
                <w:rFonts w:ascii="Arial" w:eastAsia="Times New Roman" w:hAnsi="Arial" w:cs="Arial"/>
                <w:sz w:val="20"/>
                <w:szCs w:val="20"/>
              </w:rPr>
            </w:pPr>
            <w:ins w:id="758" w:author="Kerry" w:date="2017-02-12T21:12:00Z">
              <w:r>
                <w:rPr>
                  <w:rFonts w:ascii="Arial" w:eastAsia="Times New Roman" w:hAnsi="Arial" w:cs="Arial"/>
                  <w:sz w:val="20"/>
                  <w:szCs w:val="20"/>
                </w:rPr>
                <w:t>3</w:t>
              </w:r>
            </w:ins>
            <w:commentRangeEnd w:id="739"/>
            <w:r>
              <w:rPr>
                <w:rStyle w:val="CommentReference"/>
              </w:rPr>
              <w:commentReference w:id="739"/>
            </w:r>
          </w:p>
        </w:tc>
      </w:tr>
    </w:tbl>
    <w:p w14:paraId="542A1798" w14:textId="25BB79BE" w:rsidR="005C7068" w:rsidRDefault="005C7068" w:rsidP="006D7397">
      <w:pPr>
        <w:jc w:val="center"/>
      </w:pPr>
    </w:p>
    <w:p w14:paraId="12D66DFA" w14:textId="4575DAA6" w:rsidR="009311DE" w:rsidRDefault="009311DE" w:rsidP="009311DE">
      <w:r w:rsidRPr="00954254">
        <w:rPr>
          <w:b/>
          <w:sz w:val="28"/>
        </w:rPr>
        <w:t xml:space="preserve">Summary </w:t>
      </w:r>
    </w:p>
    <w:p w14:paraId="4B44739B" w14:textId="5FD3FFE4" w:rsidR="00551CE9" w:rsidRDefault="00E5180C" w:rsidP="00E5180C">
      <w:pPr>
        <w:jc w:val="both"/>
      </w:pPr>
      <w:r>
        <w:t>In t</w:t>
      </w:r>
      <w:r w:rsidR="00E74165">
        <w:t xml:space="preserve">his experiment </w:t>
      </w:r>
      <w:r>
        <w:t xml:space="preserve">the real flow </w:t>
      </w:r>
      <w:r w:rsidR="00E74165">
        <w:t>behavior</w:t>
      </w:r>
      <w:r>
        <w:t xml:space="preserve"> </w:t>
      </w:r>
      <w:r w:rsidR="00E74165">
        <w:t xml:space="preserve">of </w:t>
      </w:r>
      <w:r>
        <w:t xml:space="preserve">horizontal </w:t>
      </w:r>
      <w:r w:rsidR="00E74165">
        <w:t>packed beds</w:t>
      </w:r>
      <w:r>
        <w:t>, both in single and two-phase flow,</w:t>
      </w:r>
      <w:r w:rsidR="00E74165">
        <w:t xml:space="preserve"> </w:t>
      </w:r>
      <w:r>
        <w:t>was contrasted to the simpler theoretical models for pressure drop</w:t>
      </w:r>
      <w:r w:rsidR="00C851DE">
        <w:t xml:space="preserve"> </w:t>
      </w:r>
      <w:r>
        <w:t>and dispersion (flow spreading in the axial direction</w:t>
      </w:r>
      <w:r w:rsidR="00C851DE">
        <w:t>, deviating from plug flow</w:t>
      </w:r>
      <w:r>
        <w:t xml:space="preserve">). </w:t>
      </w:r>
      <w:ins w:id="759" w:author="Kerry M Dooley" w:date="2017-02-13T10:44:00Z">
        <w:r w:rsidR="00B9266F">
          <w:t xml:space="preserve"> </w:t>
        </w:r>
      </w:ins>
      <w:r>
        <w:t xml:space="preserve">The utility of </w:t>
      </w:r>
      <w:r w:rsidR="00E74165">
        <w:t xml:space="preserve">tracer tests </w:t>
      </w:r>
      <w:r>
        <w:t>in probing for maldistribution (“channeling”) in such beds has been demonstrated, and it has even been shown that certain metrics calculated from the tracer tests can give some idea of the cause of the channeling.</w:t>
      </w:r>
      <w:r w:rsidR="00E74165">
        <w:t xml:space="preserve"> </w:t>
      </w:r>
      <w:ins w:id="760" w:author="Kerry M Dooley" w:date="2017-02-13T10:43:00Z">
        <w:r w:rsidR="00B9266F">
          <w:t xml:space="preserve"> </w:t>
        </w:r>
      </w:ins>
      <w:r>
        <w:t>These calculations using the tracer tests</w:t>
      </w:r>
      <w:r w:rsidR="00C851DE">
        <w:t>, such as computing the E-curve,</w:t>
      </w:r>
      <w:r>
        <w:t xml:space="preserve"> are normally known as </w:t>
      </w:r>
      <w:r w:rsidR="00551CE9">
        <w:t>“</w:t>
      </w:r>
      <w:r>
        <w:t>r</w:t>
      </w:r>
      <w:r w:rsidR="002A2692">
        <w:t>esidence time distribution</w:t>
      </w:r>
      <w:r w:rsidR="00551CE9">
        <w:t>”</w:t>
      </w:r>
      <w:r w:rsidR="002A2692">
        <w:t xml:space="preserve"> </w:t>
      </w:r>
      <w:r>
        <w:t xml:space="preserve">(RTD) </w:t>
      </w:r>
      <w:r w:rsidR="002A2692">
        <w:t>theory</w:t>
      </w:r>
      <w:r w:rsidR="00117635">
        <w:t>.</w:t>
      </w:r>
    </w:p>
    <w:p w14:paraId="426FB7A4" w14:textId="52627D3D" w:rsidR="00424E7F" w:rsidRDefault="0087654C" w:rsidP="00E5180C">
      <w:pPr>
        <w:jc w:val="both"/>
      </w:pPr>
      <w:commentRangeStart w:id="761"/>
      <w:commentRangeStart w:id="762"/>
      <w:r>
        <w:t>C</w:t>
      </w:r>
      <w:r w:rsidRPr="0087654C">
        <w:t>hanneling</w:t>
      </w:r>
      <w:del w:id="763" w:author="Kerry M Dooley" w:date="2017-02-13T10:44:00Z">
        <w:r w:rsidR="00551CE9" w:rsidDel="00B9266F">
          <w:delText>, which</w:delText>
        </w:r>
      </w:del>
      <w:r w:rsidR="00551CE9">
        <w:t xml:space="preserve"> in single-phase flow can occur along walls or </w:t>
      </w:r>
      <w:ins w:id="764" w:author="Kerry M Dooley" w:date="2017-02-13T10:44:00Z">
        <w:r w:rsidR="00B9266F">
          <w:t xml:space="preserve">any other low </w:t>
        </w:r>
        <w:proofErr w:type="spellStart"/>
        <w:r w:rsidR="00B9266F">
          <w:t>voidage</w:t>
        </w:r>
        <w:proofErr w:type="spellEnd"/>
        <w:r w:rsidR="00B9266F">
          <w:t xml:space="preserve"> region, for </w:t>
        </w:r>
      </w:ins>
      <w:ins w:id="765" w:author="Kerry M Dooley" w:date="2017-02-13T10:45:00Z">
        <w:r w:rsidR="00B9266F">
          <w:t>example, if settling occurs in a horizontal bed</w:t>
        </w:r>
      </w:ins>
      <w:del w:id="766" w:author="Kerry M Dooley" w:date="2017-02-13T10:45:00Z">
        <w:r w:rsidR="00551CE9" w:rsidDel="00B9266F">
          <w:delText>just by the flow occupying only the lower portion of a horizontal contactor,</w:delText>
        </w:r>
        <w:r w:rsidR="00C851DE" w:rsidDel="00B9266F">
          <w:delText xml:space="preserve"> degrades the performance of a reactor or adsorber</w:delText>
        </w:r>
      </w:del>
      <w:r w:rsidR="00551CE9">
        <w:t xml:space="preserve">. Channeling in two-phase flow can result from even more complex causes, and </w:t>
      </w:r>
      <w:ins w:id="767" w:author="Kerry M Dooley" w:date="2017-02-13T10:45:00Z">
        <w:r w:rsidR="00B9266F">
          <w:t xml:space="preserve">as seen </w:t>
        </w:r>
      </w:ins>
      <w:r w:rsidR="00551CE9">
        <w:t xml:space="preserve">simple two-phase flow theories seldom predict pressure drops in packed beds. </w:t>
      </w:r>
      <w:ins w:id="768" w:author="Kerry M Dooley" w:date="2017-02-13T10:45:00Z">
        <w:r w:rsidR="00B9266F">
          <w:t xml:space="preserve"> </w:t>
        </w:r>
      </w:ins>
      <w:r w:rsidR="00551CE9">
        <w:t xml:space="preserve">Channeling </w:t>
      </w:r>
      <w:r w:rsidR="00C851DE">
        <w:t>increas</w:t>
      </w:r>
      <w:r w:rsidR="00551CE9">
        <w:t>es</w:t>
      </w:r>
      <w:r w:rsidR="00C851DE">
        <w:t xml:space="preserve"> downstream separation costs or </w:t>
      </w:r>
      <w:r w:rsidR="00061352">
        <w:t>can</w:t>
      </w:r>
      <w:r w:rsidR="00C851DE">
        <w:t xml:space="preserve"> ruin </w:t>
      </w:r>
      <w:r w:rsidR="00061352">
        <w:t>the</w:t>
      </w:r>
      <w:r w:rsidR="00C851DE">
        <w:t xml:space="preserve"> product. A goal of design is always to minimize the extent of channeling by finding the optimal </w:t>
      </w:r>
      <w:r w:rsidR="00551CE9">
        <w:t>bed and particle diameters</w:t>
      </w:r>
      <w:r w:rsidR="00C851DE">
        <w:t xml:space="preserve"> for a given </w:t>
      </w:r>
      <w:r w:rsidR="00061352">
        <w:t xml:space="preserve">desired </w:t>
      </w:r>
      <w:r w:rsidR="00C851DE">
        <w:t xml:space="preserve">Q, and by packing </w:t>
      </w:r>
      <w:r w:rsidR="00551CE9">
        <w:t>a</w:t>
      </w:r>
      <w:r w:rsidR="00C851DE">
        <w:t xml:space="preserve"> bed </w:t>
      </w:r>
      <w:r w:rsidR="00061352">
        <w:t xml:space="preserve">in a way </w:t>
      </w:r>
      <w:r w:rsidR="00C851DE">
        <w:t xml:space="preserve">to </w:t>
      </w:r>
      <w:r w:rsidR="00551CE9">
        <w:t>minimize</w:t>
      </w:r>
      <w:r w:rsidR="00C851DE">
        <w:t xml:space="preserve"> settling.</w:t>
      </w:r>
      <w:r>
        <w:t xml:space="preserve"> </w:t>
      </w:r>
      <w:commentRangeEnd w:id="761"/>
      <w:r w:rsidR="00A04E5B">
        <w:rPr>
          <w:rStyle w:val="CommentReference"/>
        </w:rPr>
        <w:commentReference w:id="761"/>
      </w:r>
      <w:commentRangeEnd w:id="762"/>
      <w:r w:rsidR="00FB2C8F">
        <w:rPr>
          <w:rStyle w:val="CommentReference"/>
        </w:rPr>
        <w:commentReference w:id="762"/>
      </w:r>
    </w:p>
    <w:p w14:paraId="4559FFC5" w14:textId="61A75AEB" w:rsidR="00FE3F0F" w:rsidRDefault="00424E7F" w:rsidP="00E5180C">
      <w:pPr>
        <w:jc w:val="both"/>
      </w:pPr>
      <w:r>
        <w:t xml:space="preserve">The tracer method of testing </w:t>
      </w:r>
      <w:r w:rsidR="00551CE9">
        <w:t>is a simple way to quantify the RTD.</w:t>
      </w:r>
      <w:r>
        <w:t xml:space="preserve"> However, </w:t>
      </w:r>
      <w:r w:rsidR="00551CE9">
        <w:t xml:space="preserve">the </w:t>
      </w:r>
      <w:r>
        <w:t xml:space="preserve">tracers are </w:t>
      </w:r>
      <w:r w:rsidR="00551CE9">
        <w:t xml:space="preserve">seldom the same molecules as used in the process (although they </w:t>
      </w:r>
      <w:r w:rsidR="00061352">
        <w:t>can be</w:t>
      </w:r>
      <w:r w:rsidR="00551CE9">
        <w:t xml:space="preserve"> close, if isotopes are used). Therefore tracer molecules may </w:t>
      </w:r>
      <w:r>
        <w:t>not behave in exact</w:t>
      </w:r>
      <w:r w:rsidR="00551CE9">
        <w:t>ly</w:t>
      </w:r>
      <w:r>
        <w:t xml:space="preserve"> </w:t>
      </w:r>
      <w:r w:rsidR="00551CE9">
        <w:t xml:space="preserve">the </w:t>
      </w:r>
      <w:r>
        <w:t>same ways</w:t>
      </w:r>
      <w:r w:rsidR="00551CE9">
        <w:t xml:space="preserve"> as reactant or adsorbate molecules in the fluid</w:t>
      </w:r>
      <w:r w:rsidR="00061352">
        <w:t xml:space="preserve"> phase</w:t>
      </w:r>
      <w:r w:rsidR="00551CE9">
        <w:t>.</w:t>
      </w:r>
      <w:r>
        <w:t xml:space="preserve"> </w:t>
      </w:r>
      <w:r w:rsidR="00551CE9">
        <w:t xml:space="preserve">In particular, it is important that the tracer not adsorb on the solid particles, because then it cannot be </w:t>
      </w:r>
      <w:r w:rsidR="00061352">
        <w:t xml:space="preserve">fully </w:t>
      </w:r>
      <w:r w:rsidR="00551CE9">
        <w:t xml:space="preserve">characteristic of a </w:t>
      </w:r>
      <w:r w:rsidR="00551CE9" w:rsidRPr="00551CE9">
        <w:rPr>
          <w:u w:val="single"/>
        </w:rPr>
        <w:t>fluid</w:t>
      </w:r>
      <w:r w:rsidR="00551CE9">
        <w:t xml:space="preserve"> molecule.</w:t>
      </w:r>
    </w:p>
    <w:p w14:paraId="4F6939AC" w14:textId="60A0B7C0" w:rsidR="009311DE" w:rsidRDefault="009311DE" w:rsidP="009311DE">
      <w:r w:rsidRPr="003847AB">
        <w:rPr>
          <w:b/>
          <w:sz w:val="28"/>
        </w:rPr>
        <w:t>Applications</w:t>
      </w:r>
    </w:p>
    <w:p w14:paraId="46EF145C" w14:textId="6A330E21" w:rsidR="005A03A0" w:rsidRDefault="005A03A0" w:rsidP="00061352">
      <w:pPr>
        <w:jc w:val="both"/>
      </w:pPr>
      <w:r w:rsidRPr="0087654C">
        <w:t xml:space="preserve">The time </w:t>
      </w:r>
      <w:r>
        <w:t xml:space="preserve">each molecule of </w:t>
      </w:r>
      <w:r w:rsidRPr="0087654C">
        <w:t xml:space="preserve">a reactant spends </w:t>
      </w:r>
      <w:r>
        <w:t>inside a</w:t>
      </w:r>
      <w:r w:rsidRPr="0087654C">
        <w:t xml:space="preserve"> chemical reactor is </w:t>
      </w:r>
      <w:del w:id="769" w:author="Kerry M Dooley" w:date="2017-02-13T08:48:00Z">
        <w:r w:rsidRPr="000D3639" w:rsidDel="000D3639">
          <w:delText>obviously</w:delText>
        </w:r>
        <w:r w:rsidDel="000D3639">
          <w:delText xml:space="preserve"> </w:delText>
        </w:r>
      </w:del>
      <w:r w:rsidRPr="0087654C">
        <w:t>an important determinant of</w:t>
      </w:r>
      <w:r>
        <w:t xml:space="preserve"> the macroscopic</w:t>
      </w:r>
      <w:r w:rsidRPr="0087654C">
        <w:t xml:space="preserve"> conversion</w:t>
      </w:r>
      <w:r w:rsidR="00061352">
        <w:t xml:space="preserve"> and selectivity to the desired product</w:t>
      </w:r>
      <w:r w:rsidRPr="0087654C">
        <w:t>.  The</w:t>
      </w:r>
      <w:r w:rsidR="00061352">
        <w:t xml:space="preserve"> occurrence of “d</w:t>
      </w:r>
      <w:r w:rsidRPr="0087654C">
        <w:t>ead zones</w:t>
      </w:r>
      <w:r w:rsidR="00061352">
        <w:t xml:space="preserve">” (regions of stagnant flow) often lead to poorer than expected </w:t>
      </w:r>
      <w:proofErr w:type="spellStart"/>
      <w:r w:rsidR="00061352">
        <w:t>selectivities</w:t>
      </w:r>
      <w:proofErr w:type="spellEnd"/>
      <w:r w:rsidR="00061352">
        <w:t xml:space="preserve"> even when the conversions are not much affected</w:t>
      </w:r>
      <w:r w:rsidRPr="0087654C">
        <w:t>.</w:t>
      </w:r>
      <w:r w:rsidR="00061352">
        <w:t xml:space="preserve"> This is one reason why RTD theory is so important in reactor design.</w:t>
      </w:r>
      <w:r w:rsidR="00061352" w:rsidRPr="00061352">
        <w:rPr>
          <w:vertAlign w:val="superscript"/>
        </w:rPr>
        <w:t>4</w:t>
      </w:r>
      <w:r w:rsidRPr="0087654C">
        <w:t xml:space="preserve">  </w:t>
      </w:r>
    </w:p>
    <w:p w14:paraId="56537D1D" w14:textId="255794F6" w:rsidR="00061352" w:rsidRDefault="00E5180C" w:rsidP="00061352">
      <w:pPr>
        <w:jc w:val="both"/>
      </w:pPr>
      <w:r w:rsidRPr="00FE3F0F">
        <w:t xml:space="preserve">Tracers are also used by environmental and petroleum engineers to help characterize subsurface </w:t>
      </w:r>
      <w:r w:rsidR="00061352">
        <w:t xml:space="preserve">solid packing </w:t>
      </w:r>
      <w:r w:rsidRPr="00FE3F0F">
        <w:t xml:space="preserve">structure. In these applications, two wells are drilled some distance apart; a tracer is injected into one and recovered at the other. Because the earth’s subsurface is highly heterogeneous, the effluent profiles </w:t>
      </w:r>
      <w:ins w:id="770" w:author="Kerry M Dooley" w:date="2017-02-13T08:49:00Z">
        <w:r w:rsidR="000D3639">
          <w:t xml:space="preserve">(E-curves) </w:t>
        </w:r>
      </w:ins>
      <w:r w:rsidRPr="00FE3F0F">
        <w:t xml:space="preserve">are typically nonsymmetrical, indicating the presence of preferential flow paths. This information helps </w:t>
      </w:r>
      <w:r w:rsidRPr="00FE3F0F">
        <w:lastRenderedPageBreak/>
        <w:t>characterize the structure of the subsurface strata, which is important for modeling petroleum recovery and contaminant transport in groundwater.</w:t>
      </w:r>
    </w:p>
    <w:p w14:paraId="275C74F4" w14:textId="3A1946A8" w:rsidR="00E5180C" w:rsidRDefault="00E5180C" w:rsidP="00061352">
      <w:pPr>
        <w:jc w:val="both"/>
      </w:pPr>
      <w:r w:rsidRPr="00FE3F0F">
        <w:t xml:space="preserve">In environmental engineering, the use of partitioning tracers can be used to locate and </w:t>
      </w:r>
      <w:r w:rsidR="00061352">
        <w:t>quantify</w:t>
      </w:r>
      <w:r w:rsidRPr="00FE3F0F">
        <w:t xml:space="preserve"> organic contaminants</w:t>
      </w:r>
      <w:r w:rsidR="00061352">
        <w:t xml:space="preserve"> in subsurface strata</w:t>
      </w:r>
      <w:r w:rsidRPr="00FE3F0F">
        <w:t>. An inert tracer is injected to characterize the flowing (aqueous) phase between two wells. A partitioning tracer is then injected, partition</w:t>
      </w:r>
      <w:r w:rsidR="00061352">
        <w:t>ing</w:t>
      </w:r>
      <w:r w:rsidRPr="00FE3F0F">
        <w:t xml:space="preserve"> preferentially into </w:t>
      </w:r>
      <w:r w:rsidR="00061352">
        <w:t>an</w:t>
      </w:r>
      <w:r w:rsidRPr="00FE3F0F">
        <w:t xml:space="preserve"> organic </w:t>
      </w:r>
      <w:r w:rsidR="00061352">
        <w:t xml:space="preserve">contaminant </w:t>
      </w:r>
      <w:r w:rsidRPr="00FE3F0F">
        <w:t>phase</w:t>
      </w:r>
      <w:r w:rsidR="00061352">
        <w:t xml:space="preserve"> if one exists</w:t>
      </w:r>
      <w:r w:rsidRPr="00FE3F0F">
        <w:t xml:space="preserve">. </w:t>
      </w:r>
      <w:r w:rsidR="00061352">
        <w:t xml:space="preserve">The tracer is light enough that it will eventually </w:t>
      </w:r>
      <w:r w:rsidRPr="00FE3F0F">
        <w:t>diffuse out</w:t>
      </w:r>
      <w:r w:rsidR="00061352">
        <w:t xml:space="preserve"> of the organic phase</w:t>
      </w:r>
      <w:del w:id="771" w:author="Kerry M Dooley" w:date="2017-02-13T08:49:00Z">
        <w:r w:rsidR="00061352" w:rsidDel="000D3639">
          <w:delText xml:space="preserve"> once the pulse has passe</w:delText>
        </w:r>
      </w:del>
      <w:del w:id="772" w:author="Kerry M Dooley" w:date="2017-02-13T08:50:00Z">
        <w:r w:rsidR="00061352" w:rsidDel="000D3639">
          <w:delText>d</w:delText>
        </w:r>
      </w:del>
      <w:ins w:id="773" w:author="Kerry M Dooley" w:date="2017-02-13T09:07:00Z">
        <w:r w:rsidR="001E796A">
          <w:t xml:space="preserve"> </w:t>
        </w:r>
      </w:ins>
      <w:r w:rsidRPr="00FE3F0F">
        <w:t xml:space="preserve">. </w:t>
      </w:r>
      <w:r w:rsidR="00061352">
        <w:t>T</w:t>
      </w:r>
      <w:r w:rsidRPr="00FE3F0F">
        <w:t xml:space="preserve">his behavior </w:t>
      </w:r>
      <w:r w:rsidR="00061352">
        <w:t xml:space="preserve">manifests itself as </w:t>
      </w:r>
      <w:r w:rsidRPr="00FE3F0F">
        <w:t xml:space="preserve">a </w:t>
      </w:r>
      <w:r w:rsidR="00061352">
        <w:t xml:space="preserve">time </w:t>
      </w:r>
      <w:r w:rsidRPr="00FE3F0F">
        <w:t xml:space="preserve">delay as compared to the inert tracer, and comparison of these two can be used to deduce the volume of stagnant </w:t>
      </w:r>
      <w:r w:rsidR="00061352">
        <w:t xml:space="preserve">organic </w:t>
      </w:r>
      <w:r w:rsidRPr="00FE3F0F">
        <w:t>phase present.</w:t>
      </w:r>
    </w:p>
    <w:p w14:paraId="573A1EA8" w14:textId="6ADA89E2" w:rsidR="00043656" w:rsidRDefault="00EE6DBA" w:rsidP="00061352">
      <w:pPr>
        <w:jc w:val="both"/>
      </w:pPr>
      <w:r>
        <w:t xml:space="preserve">Two-phase flows are </w:t>
      </w:r>
      <w:r w:rsidR="003B49B2">
        <w:t xml:space="preserve">also </w:t>
      </w:r>
      <w:r>
        <w:t xml:space="preserve">commonly </w:t>
      </w:r>
      <w:r w:rsidR="00E5180C">
        <w:t xml:space="preserve">found </w:t>
      </w:r>
      <w:r>
        <w:t xml:space="preserve">in power </w:t>
      </w:r>
      <w:r w:rsidR="00E5180C">
        <w:t>plants</w:t>
      </w:r>
      <w:r w:rsidR="003B49B2">
        <w:t>, in non-reactor, non-</w:t>
      </w:r>
      <w:proofErr w:type="spellStart"/>
      <w:r w:rsidR="003B49B2">
        <w:t>adsorber</w:t>
      </w:r>
      <w:proofErr w:type="spellEnd"/>
      <w:r w:rsidR="003B49B2">
        <w:t xml:space="preserve"> applications</w:t>
      </w:r>
      <w:r>
        <w:t xml:space="preserve">. </w:t>
      </w:r>
      <w:r w:rsidR="003B49B2">
        <w:t xml:space="preserve">An example is </w:t>
      </w:r>
      <w:r>
        <w:t xml:space="preserve">boiling </w:t>
      </w:r>
      <w:r w:rsidR="003B49B2">
        <w:t xml:space="preserve">heat transfer, with the </w:t>
      </w:r>
      <w:r>
        <w:t xml:space="preserve">steam </w:t>
      </w:r>
      <w:r w:rsidR="003B49B2">
        <w:t>created in a boiler. They are also found in all distillation columns, absorbers and strippers, although in vertical rather than horizontal configuration.</w:t>
      </w:r>
    </w:p>
    <w:p w14:paraId="5CE8A5B3" w14:textId="569521DE" w:rsidR="003B49B2" w:rsidRDefault="00664C1C" w:rsidP="009311DE">
      <w:pPr>
        <w:rPr>
          <w:b/>
          <w:sz w:val="28"/>
          <w:szCs w:val="28"/>
        </w:rPr>
      </w:pPr>
      <w:r>
        <w:rPr>
          <w:b/>
          <w:sz w:val="28"/>
          <w:szCs w:val="28"/>
        </w:rPr>
        <w:t>Legend</w:t>
      </w:r>
    </w:p>
    <w:p w14:paraId="32413650" w14:textId="55F394ED" w:rsidR="00664C1C" w:rsidRDefault="00664C1C">
      <w:pPr>
        <w:jc w:val="both"/>
        <w:rPr>
          <w:ins w:id="774" w:author="Kerry M Dooley" w:date="2017-02-13T10:34:00Z"/>
        </w:rPr>
        <w:pPrChange w:id="775" w:author="Kerry M Dooley" w:date="2017-02-13T10:38:00Z">
          <w:pPr/>
        </w:pPrChange>
      </w:pPr>
      <w:r w:rsidRPr="00E55596">
        <w:rPr>
          <w:b/>
        </w:rPr>
        <w:t>Figure 1:</w:t>
      </w:r>
      <w:r>
        <w:t xml:space="preserve"> </w:t>
      </w:r>
      <w:ins w:id="776" w:author="Kerry M Dooley" w:date="2017-02-13T10:34:00Z">
        <w:r w:rsidR="00973E8A">
          <w:t xml:space="preserve"> </w:t>
        </w:r>
      </w:ins>
      <w:r>
        <w:t xml:space="preserve">Process and instrumentation diagram of the </w:t>
      </w:r>
      <w:ins w:id="777" w:author="Kerry M Dooley" w:date="2017-02-13T10:33:00Z">
        <w:r w:rsidR="00973E8A">
          <w:t>apparatus</w:t>
        </w:r>
      </w:ins>
      <w:del w:id="778" w:author="Kerry M Dooley" w:date="2017-02-13T10:33:00Z">
        <w:r w:rsidDel="00973E8A">
          <w:delText>permeameter</w:delText>
        </w:r>
      </w:del>
      <w:r>
        <w:t>.</w:t>
      </w:r>
    </w:p>
    <w:p w14:paraId="6532E226" w14:textId="1A2343FA" w:rsidR="00973E8A" w:rsidRDefault="00973E8A" w:rsidP="00195094">
      <w:pPr>
        <w:jc w:val="both"/>
        <w:rPr>
          <w:ins w:id="779" w:author="Kerry M Dooley" w:date="2017-02-13T10:34:00Z"/>
        </w:rPr>
      </w:pPr>
      <w:ins w:id="780" w:author="Kerry M Dooley" w:date="2017-02-13T10:34:00Z">
        <w:r w:rsidRPr="00973E8A">
          <w:rPr>
            <w:b/>
            <w:rPrChange w:id="781" w:author="Kerry M Dooley" w:date="2017-02-13T10:34:00Z">
              <w:rPr/>
            </w:rPrChange>
          </w:rPr>
          <w:t>Figure 2:</w:t>
        </w:r>
        <w:r>
          <w:t xml:space="preserve">  3-D rendering of the apparatus.  Bed #1 is at the top, bed #5 at the bottom.  The water control valve is on the left (red bonnet).  The DP transmitter is at the top center (blue). </w:t>
        </w:r>
      </w:ins>
    </w:p>
    <w:p w14:paraId="3B8CE1D0" w14:textId="6EFBD61F" w:rsidR="00664C1C" w:rsidRDefault="00664C1C">
      <w:pPr>
        <w:jc w:val="both"/>
        <w:pPrChange w:id="782" w:author="Kerry M Dooley" w:date="2017-02-13T10:38:00Z">
          <w:pPr/>
        </w:pPrChange>
      </w:pPr>
      <w:r w:rsidRPr="00630170">
        <w:rPr>
          <w:b/>
        </w:rPr>
        <w:t xml:space="preserve">Figure </w:t>
      </w:r>
      <w:r w:rsidR="00973E8A">
        <w:rPr>
          <w:b/>
        </w:rPr>
        <w:t>3</w:t>
      </w:r>
      <w:r w:rsidRPr="00630170">
        <w:rPr>
          <w:b/>
        </w:rPr>
        <w:t>:</w:t>
      </w:r>
      <w:r>
        <w:t xml:space="preserve"> </w:t>
      </w:r>
      <w:r w:rsidR="00195094">
        <w:t xml:space="preserve"> </w:t>
      </w:r>
      <w:ins w:id="783" w:author="Kerry M Dooley" w:date="2017-02-13T09:14:00Z">
        <w:r w:rsidR="00195094" w:rsidRPr="00195094">
          <w:t xml:space="preserve">Bed #3 dimensionless RTD E-curve </w:t>
        </w:r>
      </w:ins>
      <w:ins w:id="784" w:author="Kerry M Dooley" w:date="2017-02-13T09:56:00Z">
        <w:r w:rsidR="00195094" w:rsidRPr="00195094">
          <w:t xml:space="preserve">(390 mL/min, 50 ppm tracer injection) </w:t>
        </w:r>
      </w:ins>
      <w:ins w:id="785" w:author="Kerry M Dooley" w:date="2017-02-13T09:14:00Z">
        <w:r w:rsidR="00195094" w:rsidRPr="00195094">
          <w:t xml:space="preserve">with and without baseline correction.  </w:t>
        </w:r>
      </w:ins>
      <w:ins w:id="786" w:author="Kerry M Dooley" w:date="2017-02-13T09:57:00Z">
        <w:r w:rsidR="00195094" w:rsidRPr="00195094">
          <w:t xml:space="preserve">The calculated </w:t>
        </w:r>
        <w:r w:rsidR="00195094" w:rsidRPr="00195094">
          <w:sym w:font="Symbol" w:char="F074"/>
        </w:r>
        <w:r w:rsidR="00195094" w:rsidRPr="00195094">
          <w:t xml:space="preserve"> </w:t>
        </w:r>
      </w:ins>
      <w:ins w:id="787" w:author="Kerry M Dooley" w:date="2017-02-13T09:58:00Z">
        <w:r w:rsidR="00195094" w:rsidRPr="00195094">
          <w:t xml:space="preserve">from Equations 2 and 3 was 3.6 min.  </w:t>
        </w:r>
      </w:ins>
      <w:ins w:id="788" w:author="Kerry M Dooley" w:date="2017-02-13T09:14:00Z">
        <w:r w:rsidR="00195094" w:rsidRPr="00195094">
          <w:t xml:space="preserve">The </w:t>
        </w:r>
      </w:ins>
      <w:ins w:id="789" w:author="Kerry M Dooley" w:date="2017-02-13T09:57:00Z">
        <w:r w:rsidR="00195094" w:rsidRPr="00195094">
          <w:t xml:space="preserve">baseline </w:t>
        </w:r>
      </w:ins>
      <w:ins w:id="790" w:author="Kerry M Dooley" w:date="2017-02-13T09:14:00Z">
        <w:r w:rsidR="00195094" w:rsidRPr="00195094">
          <w:t xml:space="preserve">correction was made by subtracting two average baseline values, one before and one after the maximum.  </w:t>
        </w:r>
      </w:ins>
      <w:ins w:id="791" w:author="Kerry M Dooley" w:date="2017-02-13T10:37:00Z">
        <w:r w:rsidR="00195094">
          <w:t>The one before</w:t>
        </w:r>
      </w:ins>
      <w:r w:rsidR="00195094">
        <w:t xml:space="preserve"> </w:t>
      </w:r>
      <w:ins w:id="792" w:author="Kerry M Dooley" w:date="2017-02-13T09:14:00Z">
        <w:r w:rsidR="00195094" w:rsidRPr="00195094">
          <w:t xml:space="preserve">was subtracted </w:t>
        </w:r>
      </w:ins>
      <w:ins w:id="793" w:author="Kerry M Dooley" w:date="2017-02-13T10:37:00Z">
        <w:r w:rsidR="00195094">
          <w:t>from all values</w:t>
        </w:r>
      </w:ins>
      <w:r w:rsidR="00195094">
        <w:t xml:space="preserve"> </w:t>
      </w:r>
      <w:ins w:id="794" w:author="Kerry M Dooley" w:date="2017-02-13T09:14:00Z">
        <w:r w:rsidR="00195094" w:rsidRPr="00195094">
          <w:t xml:space="preserve">prior to the maximum, the other after </w:t>
        </w:r>
      </w:ins>
      <w:ins w:id="795" w:author="Kerry M Dooley" w:date="2017-02-13T10:37:00Z">
        <w:r w:rsidR="00195094">
          <w:t xml:space="preserve">was </w:t>
        </w:r>
        <w:proofErr w:type="spellStart"/>
        <w:r w:rsidR="00195094">
          <w:t>subtraced</w:t>
        </w:r>
        <w:proofErr w:type="spellEnd"/>
        <w:r w:rsidR="00195094">
          <w:t xml:space="preserve"> from all values after</w:t>
        </w:r>
      </w:ins>
      <w:r w:rsidR="00195094">
        <w:t xml:space="preserve"> </w:t>
      </w:r>
      <w:ins w:id="796" w:author="Kerry M Dooley" w:date="2017-02-13T09:14:00Z">
        <w:r w:rsidR="00195094" w:rsidRPr="00195094">
          <w:t>the maximum.</w:t>
        </w:r>
      </w:ins>
    </w:p>
    <w:p w14:paraId="7CFA28BA" w14:textId="2A4C840E" w:rsidR="000304BD" w:rsidRDefault="00664C1C">
      <w:pPr>
        <w:spacing w:after="120"/>
        <w:jc w:val="both"/>
        <w:pPrChange w:id="797" w:author="Kerry M Dooley" w:date="2017-02-13T10:38:00Z">
          <w:pPr>
            <w:spacing w:after="120"/>
          </w:pPr>
        </w:pPrChange>
      </w:pPr>
      <w:r w:rsidRPr="00630170">
        <w:rPr>
          <w:b/>
        </w:rPr>
        <w:t xml:space="preserve">Figure </w:t>
      </w:r>
      <w:r w:rsidR="00973E8A">
        <w:rPr>
          <w:b/>
        </w:rPr>
        <w:t>4</w:t>
      </w:r>
      <w:r w:rsidRPr="00630170">
        <w:rPr>
          <w:b/>
        </w:rPr>
        <w:t>:</w:t>
      </w:r>
      <w:r w:rsidRPr="00EE32BC">
        <w:t xml:space="preserve"> </w:t>
      </w:r>
      <w:ins w:id="798" w:author="Kerry M Dooley" w:date="2017-02-13T10:39:00Z">
        <w:r w:rsidR="00195094">
          <w:t xml:space="preserve"> </w:t>
        </w:r>
        <w:r w:rsidR="00195094" w:rsidRPr="004145B4">
          <w:t xml:space="preserve">Experimental </w:t>
        </w:r>
        <w:r w:rsidR="00195094" w:rsidRPr="004145B4">
          <w:sym w:font="Symbol" w:char="F044"/>
        </w:r>
        <w:r w:rsidR="00195094" w:rsidRPr="004145B4">
          <w:t xml:space="preserve">P’s compared to the predictions of the Ergun equation, both at </w:t>
        </w:r>
        <w:r w:rsidR="00195094" w:rsidRPr="004145B4">
          <w:sym w:font="Symbol" w:char="F065"/>
        </w:r>
        <w:r w:rsidR="00195094" w:rsidRPr="004145B4">
          <w:t xml:space="preserve"> = 0.36 and the </w:t>
        </w:r>
        <w:r w:rsidR="00195094" w:rsidRPr="004145B4">
          <w:sym w:font="Symbol" w:char="F065"/>
        </w:r>
        <w:r w:rsidR="00195094" w:rsidRPr="004145B4">
          <w:t xml:space="preserve"> values determined from the E-curves.</w:t>
        </w:r>
      </w:ins>
    </w:p>
    <w:p w14:paraId="301C3008" w14:textId="77777777" w:rsidR="000304BD" w:rsidRDefault="000304BD">
      <w:pPr>
        <w:spacing w:after="120"/>
        <w:jc w:val="both"/>
        <w:rPr>
          <w:b/>
          <w:sz w:val="28"/>
          <w:szCs w:val="28"/>
        </w:rPr>
        <w:pPrChange w:id="799" w:author="Kerry M Dooley" w:date="2017-02-13T10:38:00Z">
          <w:pPr>
            <w:spacing w:after="120"/>
          </w:pPr>
        </w:pPrChange>
      </w:pPr>
      <w:r w:rsidRPr="00E3210D">
        <w:rPr>
          <w:b/>
        </w:rPr>
        <w:t>Table 1:</w:t>
      </w:r>
      <w:r>
        <w:t xml:space="preserve"> Gas volume fractions </w:t>
      </w:r>
      <w:r>
        <w:sym w:font="Symbol" w:char="F061"/>
      </w:r>
      <w:r>
        <w:t xml:space="preserve"> and pressure drops in two-phase flow, bed #5.</w:t>
      </w:r>
      <w:r>
        <w:br/>
      </w:r>
    </w:p>
    <w:p w14:paraId="7CC32A75" w14:textId="446B6990" w:rsidR="00664C1C" w:rsidRDefault="00664C1C" w:rsidP="008110A5">
      <w:pPr>
        <w:spacing w:after="120"/>
      </w:pPr>
      <w:r w:rsidRPr="000B1046">
        <w:rPr>
          <w:b/>
          <w:sz w:val="28"/>
          <w:szCs w:val="28"/>
        </w:rPr>
        <w:t>Materials List</w:t>
      </w:r>
      <w:r>
        <w:t>:</w:t>
      </w:r>
    </w:p>
    <w:tbl>
      <w:tblPr>
        <w:tblW w:w="8640" w:type="dxa"/>
        <w:tblLayout w:type="fixed"/>
        <w:tblLook w:val="04A0" w:firstRow="1" w:lastRow="0" w:firstColumn="1" w:lastColumn="0" w:noHBand="0" w:noVBand="1"/>
      </w:tblPr>
      <w:tblGrid>
        <w:gridCol w:w="2016"/>
        <w:gridCol w:w="1584"/>
        <w:gridCol w:w="2736"/>
        <w:gridCol w:w="2304"/>
      </w:tblGrid>
      <w:tr w:rsidR="00664C1C" w:rsidRPr="00583BBA" w14:paraId="6605D301" w14:textId="77777777" w:rsidTr="008110A5">
        <w:trPr>
          <w:trHeight w:val="300"/>
        </w:trPr>
        <w:tc>
          <w:tcPr>
            <w:tcW w:w="20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40C682" w14:textId="77777777" w:rsidR="00664C1C" w:rsidRPr="008110A5" w:rsidRDefault="00664C1C" w:rsidP="008110A5">
            <w:pPr>
              <w:spacing w:after="0"/>
              <w:rPr>
                <w:rFonts w:ascii="Cambria" w:eastAsia="Times New Roman" w:hAnsi="Cambria" w:cs="Times New Roman"/>
                <w:b/>
                <w:bCs/>
                <w:color w:val="3A3A3A"/>
                <w:sz w:val="20"/>
                <w:szCs w:val="20"/>
              </w:rPr>
            </w:pPr>
            <w:r w:rsidRPr="008110A5">
              <w:rPr>
                <w:rFonts w:ascii="Cambria" w:eastAsia="Times New Roman" w:hAnsi="Cambria" w:cs="Times New Roman"/>
                <w:b/>
                <w:bCs/>
                <w:color w:val="3A3A3A"/>
                <w:sz w:val="20"/>
                <w:szCs w:val="20"/>
              </w:rPr>
              <w:t>Name</w:t>
            </w:r>
          </w:p>
        </w:tc>
        <w:tc>
          <w:tcPr>
            <w:tcW w:w="1584" w:type="dxa"/>
            <w:tcBorders>
              <w:top w:val="single" w:sz="4" w:space="0" w:color="auto"/>
              <w:left w:val="nil"/>
              <w:bottom w:val="single" w:sz="4" w:space="0" w:color="auto"/>
              <w:right w:val="single" w:sz="4" w:space="0" w:color="auto"/>
            </w:tcBorders>
            <w:shd w:val="clear" w:color="auto" w:fill="auto"/>
            <w:noWrap/>
            <w:vAlign w:val="bottom"/>
            <w:hideMark/>
          </w:tcPr>
          <w:p w14:paraId="5E0C5ABE" w14:textId="77777777" w:rsidR="00664C1C" w:rsidRPr="008110A5" w:rsidRDefault="00664C1C" w:rsidP="009B13E9">
            <w:pPr>
              <w:spacing w:after="0"/>
              <w:rPr>
                <w:rFonts w:ascii="Cambria" w:eastAsia="Times New Roman" w:hAnsi="Cambria" w:cs="Times New Roman"/>
                <w:b/>
                <w:bCs/>
                <w:color w:val="3A3A3A"/>
                <w:sz w:val="20"/>
                <w:szCs w:val="20"/>
              </w:rPr>
            </w:pPr>
            <w:r w:rsidRPr="008110A5">
              <w:rPr>
                <w:rFonts w:ascii="Cambria" w:eastAsia="Times New Roman" w:hAnsi="Cambria" w:cs="Times New Roman"/>
                <w:b/>
                <w:bCs/>
                <w:color w:val="3A3A3A"/>
                <w:sz w:val="20"/>
                <w:szCs w:val="20"/>
              </w:rPr>
              <w:t>Company</w:t>
            </w:r>
          </w:p>
        </w:tc>
        <w:tc>
          <w:tcPr>
            <w:tcW w:w="2736" w:type="dxa"/>
            <w:tcBorders>
              <w:top w:val="single" w:sz="4" w:space="0" w:color="auto"/>
              <w:left w:val="nil"/>
              <w:bottom w:val="single" w:sz="4" w:space="0" w:color="auto"/>
              <w:right w:val="single" w:sz="4" w:space="0" w:color="auto"/>
            </w:tcBorders>
            <w:shd w:val="clear" w:color="auto" w:fill="auto"/>
            <w:noWrap/>
            <w:vAlign w:val="bottom"/>
            <w:hideMark/>
          </w:tcPr>
          <w:p w14:paraId="1B020BFC" w14:textId="77777777" w:rsidR="00664C1C" w:rsidRPr="008110A5" w:rsidRDefault="00664C1C" w:rsidP="009B13E9">
            <w:pPr>
              <w:spacing w:after="0"/>
              <w:rPr>
                <w:rFonts w:ascii="Cambria" w:eastAsia="Times New Roman" w:hAnsi="Cambria" w:cs="Times New Roman"/>
                <w:b/>
                <w:bCs/>
                <w:color w:val="3A3A3A"/>
                <w:sz w:val="20"/>
                <w:szCs w:val="20"/>
              </w:rPr>
            </w:pPr>
            <w:r w:rsidRPr="008110A5">
              <w:rPr>
                <w:rFonts w:ascii="Cambria" w:eastAsia="Times New Roman" w:hAnsi="Cambria" w:cs="Times New Roman"/>
                <w:b/>
                <w:bCs/>
                <w:color w:val="3A3A3A"/>
                <w:sz w:val="20"/>
                <w:szCs w:val="20"/>
              </w:rPr>
              <w:t>Catalog Number</w:t>
            </w:r>
          </w:p>
        </w:tc>
        <w:tc>
          <w:tcPr>
            <w:tcW w:w="2304" w:type="dxa"/>
            <w:tcBorders>
              <w:top w:val="single" w:sz="4" w:space="0" w:color="auto"/>
              <w:left w:val="nil"/>
              <w:bottom w:val="single" w:sz="4" w:space="0" w:color="auto"/>
              <w:right w:val="single" w:sz="4" w:space="0" w:color="auto"/>
            </w:tcBorders>
            <w:shd w:val="clear" w:color="auto" w:fill="auto"/>
            <w:vAlign w:val="bottom"/>
            <w:hideMark/>
          </w:tcPr>
          <w:p w14:paraId="389277AC" w14:textId="77777777" w:rsidR="00664C1C" w:rsidRPr="008110A5" w:rsidRDefault="00664C1C" w:rsidP="009B13E9">
            <w:pPr>
              <w:spacing w:after="0"/>
              <w:rPr>
                <w:rFonts w:ascii="Cambria" w:eastAsia="Times New Roman" w:hAnsi="Cambria" w:cs="Times New Roman"/>
                <w:b/>
                <w:bCs/>
                <w:color w:val="3A3A3A"/>
                <w:sz w:val="20"/>
                <w:szCs w:val="20"/>
              </w:rPr>
            </w:pPr>
            <w:r w:rsidRPr="008110A5">
              <w:rPr>
                <w:rFonts w:ascii="Cambria" w:eastAsia="Times New Roman" w:hAnsi="Cambria" w:cs="Times New Roman"/>
                <w:b/>
                <w:bCs/>
                <w:color w:val="3A3A3A"/>
                <w:sz w:val="20"/>
                <w:szCs w:val="20"/>
              </w:rPr>
              <w:t>Comments</w:t>
            </w:r>
          </w:p>
        </w:tc>
      </w:tr>
      <w:tr w:rsidR="008110A5" w:rsidRPr="00583BBA" w14:paraId="5EEBF23A" w14:textId="77777777" w:rsidTr="008110A5">
        <w:trPr>
          <w:trHeight w:val="300"/>
        </w:trPr>
        <w:tc>
          <w:tcPr>
            <w:tcW w:w="2016" w:type="dxa"/>
            <w:tcBorders>
              <w:top w:val="nil"/>
              <w:left w:val="single" w:sz="4" w:space="0" w:color="auto"/>
              <w:bottom w:val="single" w:sz="4" w:space="0" w:color="auto"/>
              <w:right w:val="single" w:sz="4" w:space="0" w:color="auto"/>
            </w:tcBorders>
            <w:shd w:val="clear" w:color="auto" w:fill="auto"/>
            <w:vAlign w:val="bottom"/>
            <w:hideMark/>
          </w:tcPr>
          <w:p w14:paraId="087CBF2F" w14:textId="77777777" w:rsidR="00664C1C" w:rsidRPr="008110A5" w:rsidRDefault="00664C1C" w:rsidP="009B13E9">
            <w:pPr>
              <w:spacing w:after="0"/>
              <w:rPr>
                <w:rFonts w:ascii="Cambria" w:eastAsia="Times New Roman" w:hAnsi="Cambria" w:cs="Times New Roman"/>
                <w:b/>
                <w:bCs/>
                <w:color w:val="3A3A3A"/>
                <w:sz w:val="20"/>
                <w:szCs w:val="20"/>
              </w:rPr>
            </w:pPr>
            <w:r w:rsidRPr="008110A5">
              <w:rPr>
                <w:rFonts w:ascii="Cambria" w:eastAsia="Times New Roman" w:hAnsi="Cambria" w:cs="Times New Roman"/>
                <w:b/>
                <w:bCs/>
                <w:color w:val="3A3A3A"/>
                <w:sz w:val="20"/>
                <w:szCs w:val="20"/>
              </w:rPr>
              <w:t>Equipment</w:t>
            </w:r>
          </w:p>
        </w:tc>
        <w:tc>
          <w:tcPr>
            <w:tcW w:w="1584" w:type="dxa"/>
            <w:tcBorders>
              <w:top w:val="nil"/>
              <w:left w:val="nil"/>
              <w:bottom w:val="single" w:sz="4" w:space="0" w:color="auto"/>
              <w:right w:val="single" w:sz="4" w:space="0" w:color="auto"/>
            </w:tcBorders>
            <w:shd w:val="clear" w:color="auto" w:fill="auto"/>
            <w:noWrap/>
            <w:vAlign w:val="bottom"/>
            <w:hideMark/>
          </w:tcPr>
          <w:p w14:paraId="34BF1E2E" w14:textId="77777777" w:rsidR="00664C1C" w:rsidRPr="008110A5" w:rsidRDefault="00664C1C" w:rsidP="009B13E9">
            <w:pPr>
              <w:spacing w:after="0"/>
              <w:rPr>
                <w:rFonts w:ascii="Cambria" w:eastAsia="Times New Roman" w:hAnsi="Cambria" w:cs="Times New Roman"/>
                <w:b/>
                <w:bCs/>
                <w:color w:val="3A3A3A"/>
                <w:sz w:val="20"/>
                <w:szCs w:val="20"/>
              </w:rPr>
            </w:pPr>
            <w:r w:rsidRPr="008110A5">
              <w:rPr>
                <w:rFonts w:ascii="Cambria" w:eastAsia="Times New Roman" w:hAnsi="Cambria" w:cs="Times New Roman"/>
                <w:b/>
                <w:bCs/>
                <w:color w:val="3A3A3A"/>
                <w:sz w:val="20"/>
                <w:szCs w:val="20"/>
              </w:rPr>
              <w:t> </w:t>
            </w:r>
          </w:p>
        </w:tc>
        <w:tc>
          <w:tcPr>
            <w:tcW w:w="2736" w:type="dxa"/>
            <w:tcBorders>
              <w:top w:val="nil"/>
              <w:left w:val="nil"/>
              <w:bottom w:val="single" w:sz="4" w:space="0" w:color="auto"/>
              <w:right w:val="single" w:sz="4" w:space="0" w:color="auto"/>
            </w:tcBorders>
            <w:shd w:val="clear" w:color="auto" w:fill="auto"/>
            <w:noWrap/>
            <w:vAlign w:val="bottom"/>
            <w:hideMark/>
          </w:tcPr>
          <w:p w14:paraId="22F595B7" w14:textId="77777777" w:rsidR="00664C1C" w:rsidRPr="008110A5" w:rsidRDefault="00664C1C" w:rsidP="009B13E9">
            <w:pPr>
              <w:spacing w:after="0"/>
              <w:rPr>
                <w:rFonts w:ascii="Cambria" w:eastAsia="Times New Roman" w:hAnsi="Cambria" w:cs="Times New Roman"/>
                <w:b/>
                <w:bCs/>
                <w:color w:val="3A3A3A"/>
                <w:sz w:val="20"/>
                <w:szCs w:val="20"/>
              </w:rPr>
            </w:pPr>
            <w:r w:rsidRPr="008110A5">
              <w:rPr>
                <w:rFonts w:ascii="Cambria" w:eastAsia="Times New Roman" w:hAnsi="Cambria" w:cs="Times New Roman"/>
                <w:b/>
                <w:bCs/>
                <w:color w:val="3A3A3A"/>
                <w:sz w:val="20"/>
                <w:szCs w:val="20"/>
              </w:rPr>
              <w:t> </w:t>
            </w:r>
          </w:p>
        </w:tc>
        <w:tc>
          <w:tcPr>
            <w:tcW w:w="2304" w:type="dxa"/>
            <w:tcBorders>
              <w:top w:val="nil"/>
              <w:left w:val="nil"/>
              <w:bottom w:val="single" w:sz="4" w:space="0" w:color="auto"/>
              <w:right w:val="single" w:sz="4" w:space="0" w:color="auto"/>
            </w:tcBorders>
            <w:shd w:val="clear" w:color="auto" w:fill="auto"/>
            <w:vAlign w:val="bottom"/>
            <w:hideMark/>
          </w:tcPr>
          <w:p w14:paraId="427D6080" w14:textId="77777777" w:rsidR="00664C1C" w:rsidRPr="008110A5" w:rsidRDefault="00664C1C" w:rsidP="009B13E9">
            <w:pPr>
              <w:spacing w:after="0"/>
              <w:rPr>
                <w:rFonts w:ascii="Cambria" w:eastAsia="Times New Roman" w:hAnsi="Cambria" w:cs="Times New Roman"/>
                <w:b/>
                <w:bCs/>
                <w:color w:val="3A3A3A"/>
                <w:sz w:val="20"/>
                <w:szCs w:val="20"/>
              </w:rPr>
            </w:pPr>
            <w:r w:rsidRPr="008110A5">
              <w:rPr>
                <w:rFonts w:ascii="Cambria" w:eastAsia="Times New Roman" w:hAnsi="Cambria" w:cs="Times New Roman"/>
                <w:b/>
                <w:bCs/>
                <w:color w:val="3A3A3A"/>
                <w:sz w:val="20"/>
                <w:szCs w:val="20"/>
              </w:rPr>
              <w:t> </w:t>
            </w:r>
          </w:p>
        </w:tc>
      </w:tr>
      <w:tr w:rsidR="008110A5" w:rsidRPr="00AB0BBF" w14:paraId="533E7132" w14:textId="77777777" w:rsidTr="008110A5">
        <w:trPr>
          <w:trHeight w:val="300"/>
        </w:trPr>
        <w:tc>
          <w:tcPr>
            <w:tcW w:w="2016" w:type="dxa"/>
            <w:tcBorders>
              <w:top w:val="nil"/>
              <w:left w:val="single" w:sz="4" w:space="0" w:color="auto"/>
              <w:bottom w:val="single" w:sz="4" w:space="0" w:color="auto"/>
              <w:right w:val="single" w:sz="4" w:space="0" w:color="auto"/>
            </w:tcBorders>
            <w:shd w:val="clear" w:color="auto" w:fill="auto"/>
          </w:tcPr>
          <w:p w14:paraId="1CB89235" w14:textId="4107FC3A" w:rsidR="00664C1C" w:rsidRPr="008110A5" w:rsidRDefault="00664C1C" w:rsidP="00664C1C">
            <w:pPr>
              <w:spacing w:after="0"/>
              <w:rPr>
                <w:rFonts w:ascii="Cambria" w:eastAsia="Times New Roman" w:hAnsi="Cambria" w:cs="Times New Roman"/>
                <w:sz w:val="20"/>
                <w:szCs w:val="20"/>
              </w:rPr>
            </w:pPr>
            <w:r w:rsidRPr="008110A5">
              <w:rPr>
                <w:sz w:val="20"/>
                <w:szCs w:val="20"/>
              </w:rPr>
              <w:t>Bed #3 – glass beads</w:t>
            </w:r>
          </w:p>
        </w:tc>
        <w:tc>
          <w:tcPr>
            <w:tcW w:w="1584" w:type="dxa"/>
            <w:tcBorders>
              <w:top w:val="nil"/>
              <w:left w:val="nil"/>
              <w:bottom w:val="single" w:sz="4" w:space="0" w:color="auto"/>
              <w:right w:val="single" w:sz="4" w:space="0" w:color="auto"/>
            </w:tcBorders>
            <w:shd w:val="clear" w:color="auto" w:fill="auto"/>
            <w:noWrap/>
          </w:tcPr>
          <w:p w14:paraId="6FCDCDBF" w14:textId="10BE6484" w:rsidR="00664C1C" w:rsidRPr="008110A5" w:rsidRDefault="00664C1C" w:rsidP="00664C1C">
            <w:pPr>
              <w:spacing w:after="0"/>
              <w:rPr>
                <w:rFonts w:ascii="Cambria" w:eastAsia="Times New Roman" w:hAnsi="Cambria" w:cs="Times New Roman"/>
                <w:sz w:val="20"/>
                <w:szCs w:val="20"/>
              </w:rPr>
            </w:pPr>
            <w:r w:rsidRPr="008110A5">
              <w:rPr>
                <w:sz w:val="20"/>
                <w:szCs w:val="20"/>
              </w:rPr>
              <w:t>Grainger</w:t>
            </w:r>
          </w:p>
        </w:tc>
        <w:tc>
          <w:tcPr>
            <w:tcW w:w="2736" w:type="dxa"/>
            <w:tcBorders>
              <w:top w:val="nil"/>
              <w:left w:val="nil"/>
              <w:bottom w:val="single" w:sz="4" w:space="0" w:color="auto"/>
              <w:right w:val="single" w:sz="4" w:space="0" w:color="auto"/>
            </w:tcBorders>
            <w:shd w:val="clear" w:color="auto" w:fill="auto"/>
            <w:noWrap/>
          </w:tcPr>
          <w:p w14:paraId="476EF38F" w14:textId="77777777" w:rsidR="00664C1C" w:rsidRPr="008110A5" w:rsidRDefault="00664C1C" w:rsidP="00664C1C">
            <w:pPr>
              <w:rPr>
                <w:sz w:val="20"/>
                <w:szCs w:val="20"/>
              </w:rPr>
            </w:pPr>
            <w:r w:rsidRPr="008110A5">
              <w:rPr>
                <w:sz w:val="20"/>
                <w:szCs w:val="20"/>
              </w:rPr>
              <w:t>25-40 mesh (50%)</w:t>
            </w:r>
          </w:p>
          <w:p w14:paraId="455B1811" w14:textId="0682A0DA" w:rsidR="00664C1C" w:rsidRPr="008110A5" w:rsidRDefault="00664C1C" w:rsidP="00664C1C">
            <w:pPr>
              <w:rPr>
                <w:rFonts w:ascii="Cambria" w:eastAsia="Times New Roman" w:hAnsi="Cambria" w:cs="Times New Roman"/>
                <w:sz w:val="20"/>
                <w:szCs w:val="20"/>
              </w:rPr>
            </w:pPr>
            <w:r w:rsidRPr="008110A5">
              <w:rPr>
                <w:sz w:val="20"/>
                <w:szCs w:val="20"/>
              </w:rPr>
              <w:t xml:space="preserve">60-120 mesh (50%) </w:t>
            </w:r>
          </w:p>
        </w:tc>
        <w:tc>
          <w:tcPr>
            <w:tcW w:w="2304" w:type="dxa"/>
            <w:tcBorders>
              <w:top w:val="nil"/>
              <w:left w:val="nil"/>
              <w:bottom w:val="single" w:sz="4" w:space="0" w:color="auto"/>
              <w:right w:val="single" w:sz="4" w:space="0" w:color="auto"/>
            </w:tcBorders>
            <w:shd w:val="clear" w:color="auto" w:fill="auto"/>
            <w:vAlign w:val="bottom"/>
          </w:tcPr>
          <w:p w14:paraId="52B70B6F" w14:textId="3F3D5372" w:rsidR="00664C1C" w:rsidRPr="008110A5" w:rsidRDefault="00664C1C" w:rsidP="00664C1C">
            <w:pPr>
              <w:rPr>
                <w:rFonts w:ascii="Cambria" w:eastAsia="Times New Roman" w:hAnsi="Cambria" w:cs="Times New Roman"/>
                <w:sz w:val="20"/>
                <w:szCs w:val="20"/>
              </w:rPr>
            </w:pPr>
            <w:r w:rsidRPr="008110A5">
              <w:rPr>
                <w:sz w:val="20"/>
                <w:szCs w:val="20"/>
              </w:rPr>
              <w:t>Packed in parallel</w:t>
            </w:r>
          </w:p>
        </w:tc>
      </w:tr>
      <w:tr w:rsidR="008110A5" w:rsidRPr="00583BBA" w14:paraId="14121055" w14:textId="77777777" w:rsidTr="008110A5">
        <w:trPr>
          <w:trHeight w:val="300"/>
        </w:trPr>
        <w:tc>
          <w:tcPr>
            <w:tcW w:w="2016" w:type="dxa"/>
            <w:tcBorders>
              <w:top w:val="nil"/>
              <w:left w:val="single" w:sz="4" w:space="0" w:color="auto"/>
              <w:bottom w:val="single" w:sz="4" w:space="0" w:color="auto"/>
              <w:right w:val="single" w:sz="4" w:space="0" w:color="auto"/>
            </w:tcBorders>
            <w:shd w:val="clear" w:color="auto" w:fill="auto"/>
          </w:tcPr>
          <w:p w14:paraId="1D897D22" w14:textId="3099FC53" w:rsidR="00664C1C" w:rsidRPr="008110A5" w:rsidRDefault="00664C1C" w:rsidP="00664C1C">
            <w:pPr>
              <w:spacing w:after="0"/>
              <w:rPr>
                <w:rFonts w:ascii="Cambria" w:eastAsia="Times New Roman" w:hAnsi="Cambria" w:cs="Times New Roman"/>
                <w:sz w:val="20"/>
                <w:szCs w:val="20"/>
              </w:rPr>
            </w:pPr>
            <w:r w:rsidRPr="008110A5">
              <w:rPr>
                <w:sz w:val="20"/>
                <w:szCs w:val="20"/>
              </w:rPr>
              <w:t xml:space="preserve">Bed #4 – glass beads and blast sand </w:t>
            </w:r>
          </w:p>
        </w:tc>
        <w:tc>
          <w:tcPr>
            <w:tcW w:w="1584" w:type="dxa"/>
            <w:tcBorders>
              <w:top w:val="nil"/>
              <w:left w:val="nil"/>
              <w:bottom w:val="single" w:sz="4" w:space="0" w:color="auto"/>
              <w:right w:val="single" w:sz="4" w:space="0" w:color="auto"/>
            </w:tcBorders>
            <w:shd w:val="clear" w:color="auto" w:fill="auto"/>
            <w:noWrap/>
          </w:tcPr>
          <w:p w14:paraId="3E923F65" w14:textId="607DA0F8" w:rsidR="00664C1C" w:rsidRPr="008110A5" w:rsidRDefault="008110A5" w:rsidP="00664C1C">
            <w:pPr>
              <w:spacing w:after="0"/>
              <w:rPr>
                <w:rFonts w:ascii="Cambria" w:eastAsia="Times New Roman" w:hAnsi="Cambria" w:cs="Times New Roman"/>
                <w:sz w:val="20"/>
                <w:szCs w:val="20"/>
              </w:rPr>
            </w:pPr>
            <w:r w:rsidRPr="008110A5">
              <w:rPr>
                <w:sz w:val="20"/>
                <w:szCs w:val="20"/>
              </w:rPr>
              <w:t>Grainger</w:t>
            </w:r>
          </w:p>
        </w:tc>
        <w:tc>
          <w:tcPr>
            <w:tcW w:w="2736" w:type="dxa"/>
            <w:tcBorders>
              <w:top w:val="nil"/>
              <w:left w:val="nil"/>
              <w:bottom w:val="single" w:sz="4" w:space="0" w:color="auto"/>
              <w:right w:val="single" w:sz="4" w:space="0" w:color="auto"/>
            </w:tcBorders>
            <w:shd w:val="clear" w:color="auto" w:fill="auto"/>
            <w:noWrap/>
          </w:tcPr>
          <w:p w14:paraId="10D7BB30" w14:textId="4F516598" w:rsidR="00664C1C" w:rsidRPr="008110A5" w:rsidRDefault="00664C1C" w:rsidP="00664C1C">
            <w:pPr>
              <w:rPr>
                <w:sz w:val="20"/>
                <w:szCs w:val="20"/>
              </w:rPr>
            </w:pPr>
            <w:r w:rsidRPr="008110A5">
              <w:rPr>
                <w:sz w:val="20"/>
                <w:szCs w:val="20"/>
              </w:rPr>
              <w:t>60-120 mesh (90%)</w:t>
            </w:r>
            <w:r w:rsidR="008110A5" w:rsidRPr="008110A5">
              <w:rPr>
                <w:sz w:val="20"/>
                <w:szCs w:val="20"/>
              </w:rPr>
              <w:t xml:space="preserve"> - glass</w:t>
            </w:r>
          </w:p>
          <w:p w14:paraId="28AB0953" w14:textId="0A7F437C" w:rsidR="00664C1C" w:rsidRPr="008110A5" w:rsidRDefault="00664C1C" w:rsidP="00664C1C">
            <w:pPr>
              <w:rPr>
                <w:sz w:val="20"/>
                <w:szCs w:val="20"/>
              </w:rPr>
            </w:pPr>
            <w:r w:rsidRPr="008110A5">
              <w:rPr>
                <w:sz w:val="20"/>
                <w:szCs w:val="20"/>
              </w:rPr>
              <w:t>80-120 mesh (6%)</w:t>
            </w:r>
            <w:r w:rsidR="008110A5" w:rsidRPr="008110A5">
              <w:rPr>
                <w:sz w:val="20"/>
                <w:szCs w:val="20"/>
              </w:rPr>
              <w:t xml:space="preserve"> - glass</w:t>
            </w:r>
          </w:p>
          <w:p w14:paraId="0B96C875" w14:textId="6EE97EE0" w:rsidR="00664C1C" w:rsidRPr="008110A5" w:rsidRDefault="00664C1C" w:rsidP="008110A5">
            <w:pPr>
              <w:spacing w:after="0"/>
              <w:rPr>
                <w:rFonts w:ascii="Cambria" w:eastAsia="Times New Roman" w:hAnsi="Cambria" w:cs="Times New Roman"/>
                <w:sz w:val="20"/>
                <w:szCs w:val="20"/>
              </w:rPr>
            </w:pPr>
            <w:r w:rsidRPr="008110A5">
              <w:rPr>
                <w:sz w:val="20"/>
                <w:szCs w:val="20"/>
              </w:rPr>
              <w:t>120-200 mesh (4%)</w:t>
            </w:r>
            <w:r w:rsidR="008110A5" w:rsidRPr="008110A5">
              <w:rPr>
                <w:sz w:val="20"/>
                <w:szCs w:val="20"/>
              </w:rPr>
              <w:t xml:space="preserve"> - sand</w:t>
            </w:r>
          </w:p>
        </w:tc>
        <w:tc>
          <w:tcPr>
            <w:tcW w:w="2304" w:type="dxa"/>
            <w:tcBorders>
              <w:top w:val="nil"/>
              <w:left w:val="nil"/>
              <w:bottom w:val="single" w:sz="4" w:space="0" w:color="auto"/>
              <w:right w:val="single" w:sz="4" w:space="0" w:color="auto"/>
            </w:tcBorders>
            <w:shd w:val="clear" w:color="auto" w:fill="auto"/>
            <w:vAlign w:val="bottom"/>
          </w:tcPr>
          <w:p w14:paraId="3294DDE9" w14:textId="36803773" w:rsidR="00664C1C" w:rsidRPr="008110A5" w:rsidRDefault="008110A5" w:rsidP="008110A5">
            <w:pPr>
              <w:rPr>
                <w:rFonts w:ascii="Cambria" w:eastAsia="Times New Roman" w:hAnsi="Cambria" w:cs="Times New Roman"/>
                <w:sz w:val="20"/>
                <w:szCs w:val="20"/>
              </w:rPr>
            </w:pPr>
            <w:r w:rsidRPr="008110A5">
              <w:rPr>
                <w:sz w:val="20"/>
                <w:szCs w:val="20"/>
              </w:rPr>
              <w:t>Mixed together</w:t>
            </w:r>
          </w:p>
        </w:tc>
      </w:tr>
      <w:tr w:rsidR="008110A5" w:rsidRPr="00583BBA" w14:paraId="630B9F39" w14:textId="77777777" w:rsidTr="008110A5">
        <w:trPr>
          <w:trHeight w:val="300"/>
        </w:trPr>
        <w:tc>
          <w:tcPr>
            <w:tcW w:w="2016" w:type="dxa"/>
            <w:tcBorders>
              <w:top w:val="nil"/>
              <w:left w:val="single" w:sz="4" w:space="0" w:color="auto"/>
              <w:bottom w:val="single" w:sz="4" w:space="0" w:color="auto"/>
              <w:right w:val="single" w:sz="4" w:space="0" w:color="auto"/>
            </w:tcBorders>
            <w:shd w:val="clear" w:color="auto" w:fill="auto"/>
          </w:tcPr>
          <w:p w14:paraId="45ED6714" w14:textId="081B0CE0" w:rsidR="00664C1C" w:rsidRPr="008110A5" w:rsidRDefault="008110A5" w:rsidP="00664C1C">
            <w:pPr>
              <w:spacing w:after="0"/>
              <w:rPr>
                <w:rFonts w:ascii="Cambria" w:eastAsia="Times New Roman" w:hAnsi="Cambria" w:cs="Times New Roman"/>
                <w:sz w:val="20"/>
                <w:szCs w:val="20"/>
              </w:rPr>
            </w:pPr>
            <w:r w:rsidRPr="008110A5">
              <w:rPr>
                <w:sz w:val="20"/>
                <w:szCs w:val="20"/>
              </w:rPr>
              <w:lastRenderedPageBreak/>
              <w:t>Bed #</w:t>
            </w:r>
            <w:r w:rsidR="00664C1C" w:rsidRPr="008110A5">
              <w:rPr>
                <w:sz w:val="20"/>
                <w:szCs w:val="20"/>
              </w:rPr>
              <w:t>5</w:t>
            </w:r>
            <w:r w:rsidRPr="008110A5">
              <w:rPr>
                <w:sz w:val="20"/>
                <w:szCs w:val="20"/>
              </w:rPr>
              <w:t xml:space="preserve"> – glass beads</w:t>
            </w:r>
          </w:p>
        </w:tc>
        <w:tc>
          <w:tcPr>
            <w:tcW w:w="1584" w:type="dxa"/>
            <w:tcBorders>
              <w:top w:val="nil"/>
              <w:left w:val="nil"/>
              <w:bottom w:val="single" w:sz="4" w:space="0" w:color="auto"/>
              <w:right w:val="single" w:sz="4" w:space="0" w:color="auto"/>
            </w:tcBorders>
            <w:shd w:val="clear" w:color="auto" w:fill="auto"/>
            <w:noWrap/>
          </w:tcPr>
          <w:p w14:paraId="3F9846BA" w14:textId="4E9544D3" w:rsidR="00664C1C" w:rsidRPr="008110A5" w:rsidRDefault="008110A5" w:rsidP="00664C1C">
            <w:pPr>
              <w:spacing w:after="0"/>
              <w:rPr>
                <w:rFonts w:ascii="Cambria" w:eastAsia="Times New Roman" w:hAnsi="Cambria" w:cs="Times New Roman"/>
                <w:sz w:val="20"/>
                <w:szCs w:val="20"/>
              </w:rPr>
            </w:pPr>
            <w:r w:rsidRPr="008110A5">
              <w:rPr>
                <w:sz w:val="20"/>
                <w:szCs w:val="20"/>
              </w:rPr>
              <w:t>Grainger</w:t>
            </w:r>
          </w:p>
        </w:tc>
        <w:tc>
          <w:tcPr>
            <w:tcW w:w="2736" w:type="dxa"/>
            <w:tcBorders>
              <w:top w:val="nil"/>
              <w:left w:val="nil"/>
              <w:bottom w:val="single" w:sz="4" w:space="0" w:color="auto"/>
              <w:right w:val="single" w:sz="4" w:space="0" w:color="auto"/>
            </w:tcBorders>
            <w:shd w:val="clear" w:color="auto" w:fill="auto"/>
            <w:noWrap/>
          </w:tcPr>
          <w:p w14:paraId="4FDE2CF4" w14:textId="59192A5B" w:rsidR="00664C1C" w:rsidRPr="008110A5" w:rsidRDefault="00664C1C" w:rsidP="00664C1C">
            <w:pPr>
              <w:spacing w:after="0"/>
              <w:rPr>
                <w:rFonts w:ascii="Cambria" w:eastAsia="Times New Roman" w:hAnsi="Cambria" w:cs="Times New Roman"/>
                <w:sz w:val="20"/>
                <w:szCs w:val="20"/>
              </w:rPr>
            </w:pPr>
            <w:r w:rsidRPr="008110A5">
              <w:rPr>
                <w:sz w:val="20"/>
                <w:szCs w:val="20"/>
              </w:rPr>
              <w:t>5-10 mesh</w:t>
            </w:r>
          </w:p>
        </w:tc>
        <w:tc>
          <w:tcPr>
            <w:tcW w:w="2304" w:type="dxa"/>
            <w:tcBorders>
              <w:top w:val="nil"/>
              <w:left w:val="nil"/>
              <w:bottom w:val="single" w:sz="4" w:space="0" w:color="auto"/>
              <w:right w:val="single" w:sz="4" w:space="0" w:color="auto"/>
            </w:tcBorders>
            <w:shd w:val="clear" w:color="auto" w:fill="auto"/>
            <w:vAlign w:val="bottom"/>
          </w:tcPr>
          <w:p w14:paraId="196F6F40" w14:textId="30FB05B1" w:rsidR="00664C1C" w:rsidRPr="008110A5" w:rsidRDefault="00664C1C" w:rsidP="00664C1C">
            <w:pPr>
              <w:spacing w:after="0"/>
              <w:rPr>
                <w:rFonts w:ascii="Cambria" w:eastAsia="Times New Roman" w:hAnsi="Cambria" w:cs="Times New Roman"/>
                <w:sz w:val="20"/>
                <w:szCs w:val="20"/>
              </w:rPr>
            </w:pPr>
          </w:p>
        </w:tc>
      </w:tr>
      <w:tr w:rsidR="000304BD" w:rsidRPr="00583BBA" w14:paraId="57A9965A" w14:textId="77777777" w:rsidTr="008110A5">
        <w:trPr>
          <w:trHeight w:val="300"/>
        </w:trPr>
        <w:tc>
          <w:tcPr>
            <w:tcW w:w="2016" w:type="dxa"/>
            <w:tcBorders>
              <w:top w:val="nil"/>
              <w:left w:val="single" w:sz="4" w:space="0" w:color="auto"/>
              <w:bottom w:val="single" w:sz="4" w:space="0" w:color="auto"/>
              <w:right w:val="single" w:sz="4" w:space="0" w:color="auto"/>
            </w:tcBorders>
            <w:shd w:val="clear" w:color="auto" w:fill="auto"/>
          </w:tcPr>
          <w:p w14:paraId="2BD34770" w14:textId="5B363900" w:rsidR="000304BD" w:rsidRPr="008110A5" w:rsidRDefault="000304BD" w:rsidP="00664C1C">
            <w:pPr>
              <w:spacing w:after="0"/>
              <w:rPr>
                <w:sz w:val="20"/>
                <w:szCs w:val="20"/>
              </w:rPr>
            </w:pPr>
            <w:r>
              <w:rPr>
                <w:sz w:val="20"/>
                <w:szCs w:val="20"/>
              </w:rPr>
              <w:t>Dry test meter</w:t>
            </w:r>
          </w:p>
        </w:tc>
        <w:tc>
          <w:tcPr>
            <w:tcW w:w="1584" w:type="dxa"/>
            <w:tcBorders>
              <w:top w:val="nil"/>
              <w:left w:val="nil"/>
              <w:bottom w:val="single" w:sz="4" w:space="0" w:color="auto"/>
              <w:right w:val="single" w:sz="4" w:space="0" w:color="auto"/>
            </w:tcBorders>
            <w:shd w:val="clear" w:color="auto" w:fill="auto"/>
            <w:noWrap/>
          </w:tcPr>
          <w:p w14:paraId="6368558C" w14:textId="4A35AB16" w:rsidR="000304BD" w:rsidRPr="008110A5" w:rsidRDefault="000304BD" w:rsidP="00664C1C">
            <w:pPr>
              <w:spacing w:after="0"/>
              <w:rPr>
                <w:sz w:val="20"/>
                <w:szCs w:val="20"/>
              </w:rPr>
            </w:pPr>
            <w:r>
              <w:rPr>
                <w:sz w:val="20"/>
                <w:szCs w:val="20"/>
              </w:rPr>
              <w:t>Singer</w:t>
            </w:r>
          </w:p>
        </w:tc>
        <w:tc>
          <w:tcPr>
            <w:tcW w:w="2736" w:type="dxa"/>
            <w:tcBorders>
              <w:top w:val="nil"/>
              <w:left w:val="nil"/>
              <w:bottom w:val="single" w:sz="4" w:space="0" w:color="auto"/>
              <w:right w:val="single" w:sz="4" w:space="0" w:color="auto"/>
            </w:tcBorders>
            <w:shd w:val="clear" w:color="auto" w:fill="auto"/>
            <w:noWrap/>
          </w:tcPr>
          <w:p w14:paraId="34A6CF1A" w14:textId="73C39755" w:rsidR="000304BD" w:rsidRPr="008110A5" w:rsidRDefault="000304BD" w:rsidP="00664C1C">
            <w:pPr>
              <w:spacing w:after="0"/>
              <w:rPr>
                <w:sz w:val="20"/>
                <w:szCs w:val="20"/>
              </w:rPr>
            </w:pPr>
            <w:r>
              <w:rPr>
                <w:sz w:val="20"/>
                <w:szCs w:val="20"/>
              </w:rPr>
              <w:t>Model 803</w:t>
            </w:r>
          </w:p>
        </w:tc>
        <w:tc>
          <w:tcPr>
            <w:tcW w:w="2304" w:type="dxa"/>
            <w:tcBorders>
              <w:top w:val="nil"/>
              <w:left w:val="nil"/>
              <w:bottom w:val="single" w:sz="4" w:space="0" w:color="auto"/>
              <w:right w:val="single" w:sz="4" w:space="0" w:color="auto"/>
            </w:tcBorders>
            <w:shd w:val="clear" w:color="auto" w:fill="auto"/>
            <w:vAlign w:val="bottom"/>
          </w:tcPr>
          <w:p w14:paraId="7E63D9DB" w14:textId="77777777" w:rsidR="000304BD" w:rsidRPr="008110A5" w:rsidRDefault="000304BD" w:rsidP="00664C1C">
            <w:pPr>
              <w:spacing w:after="0"/>
              <w:rPr>
                <w:rFonts w:ascii="Cambria" w:eastAsia="Times New Roman" w:hAnsi="Cambria" w:cs="Times New Roman"/>
                <w:sz w:val="20"/>
                <w:szCs w:val="20"/>
              </w:rPr>
            </w:pPr>
          </w:p>
        </w:tc>
      </w:tr>
      <w:tr w:rsidR="000304BD" w:rsidRPr="00583BBA" w14:paraId="63DE0730" w14:textId="77777777" w:rsidTr="008110A5">
        <w:trPr>
          <w:trHeight w:val="300"/>
        </w:trPr>
        <w:tc>
          <w:tcPr>
            <w:tcW w:w="2016" w:type="dxa"/>
            <w:tcBorders>
              <w:top w:val="nil"/>
              <w:left w:val="single" w:sz="4" w:space="0" w:color="auto"/>
              <w:bottom w:val="single" w:sz="4" w:space="0" w:color="auto"/>
              <w:right w:val="single" w:sz="4" w:space="0" w:color="auto"/>
            </w:tcBorders>
            <w:shd w:val="clear" w:color="auto" w:fill="auto"/>
          </w:tcPr>
          <w:p w14:paraId="2C8E2B17" w14:textId="15EAC688" w:rsidR="000304BD" w:rsidRDefault="000304BD" w:rsidP="00664C1C">
            <w:pPr>
              <w:spacing w:after="0"/>
              <w:rPr>
                <w:sz w:val="20"/>
                <w:szCs w:val="20"/>
              </w:rPr>
            </w:pPr>
            <w:r>
              <w:rPr>
                <w:sz w:val="20"/>
                <w:szCs w:val="20"/>
              </w:rPr>
              <w:t>Fiber-optic UV-Vis spectrometer</w:t>
            </w:r>
          </w:p>
        </w:tc>
        <w:tc>
          <w:tcPr>
            <w:tcW w:w="1584" w:type="dxa"/>
            <w:tcBorders>
              <w:top w:val="nil"/>
              <w:left w:val="nil"/>
              <w:bottom w:val="single" w:sz="4" w:space="0" w:color="auto"/>
              <w:right w:val="single" w:sz="4" w:space="0" w:color="auto"/>
            </w:tcBorders>
            <w:shd w:val="clear" w:color="auto" w:fill="auto"/>
            <w:noWrap/>
          </w:tcPr>
          <w:p w14:paraId="6517E0B4" w14:textId="523D11F3" w:rsidR="000304BD" w:rsidRDefault="000304BD" w:rsidP="00664C1C">
            <w:pPr>
              <w:spacing w:after="0"/>
              <w:rPr>
                <w:sz w:val="20"/>
                <w:szCs w:val="20"/>
              </w:rPr>
            </w:pPr>
            <w:r>
              <w:rPr>
                <w:sz w:val="20"/>
                <w:szCs w:val="20"/>
              </w:rPr>
              <w:t>Ocean Optics</w:t>
            </w:r>
          </w:p>
        </w:tc>
        <w:tc>
          <w:tcPr>
            <w:tcW w:w="2736" w:type="dxa"/>
            <w:tcBorders>
              <w:top w:val="nil"/>
              <w:left w:val="nil"/>
              <w:bottom w:val="single" w:sz="4" w:space="0" w:color="auto"/>
              <w:right w:val="single" w:sz="4" w:space="0" w:color="auto"/>
            </w:tcBorders>
            <w:shd w:val="clear" w:color="auto" w:fill="auto"/>
            <w:noWrap/>
          </w:tcPr>
          <w:p w14:paraId="601440F1" w14:textId="3983E7C0" w:rsidR="000304BD" w:rsidRDefault="000304BD" w:rsidP="00664C1C">
            <w:pPr>
              <w:spacing w:after="0"/>
              <w:rPr>
                <w:sz w:val="20"/>
                <w:szCs w:val="20"/>
              </w:rPr>
            </w:pPr>
            <w:r>
              <w:rPr>
                <w:sz w:val="20"/>
                <w:szCs w:val="20"/>
              </w:rPr>
              <w:t>Model USB2000</w:t>
            </w:r>
          </w:p>
        </w:tc>
        <w:tc>
          <w:tcPr>
            <w:tcW w:w="2304" w:type="dxa"/>
            <w:tcBorders>
              <w:top w:val="nil"/>
              <w:left w:val="nil"/>
              <w:bottom w:val="single" w:sz="4" w:space="0" w:color="auto"/>
              <w:right w:val="single" w:sz="4" w:space="0" w:color="auto"/>
            </w:tcBorders>
            <w:shd w:val="clear" w:color="auto" w:fill="auto"/>
            <w:vAlign w:val="bottom"/>
          </w:tcPr>
          <w:p w14:paraId="040C3871" w14:textId="1C6E6964" w:rsidR="000304BD" w:rsidRPr="008110A5" w:rsidRDefault="000304BD" w:rsidP="00664C1C">
            <w:pPr>
              <w:spacing w:after="0"/>
              <w:rPr>
                <w:rFonts w:ascii="Cambria" w:eastAsia="Times New Roman" w:hAnsi="Cambria" w:cs="Times New Roman"/>
                <w:sz w:val="20"/>
                <w:szCs w:val="20"/>
              </w:rPr>
            </w:pPr>
            <w:r>
              <w:rPr>
                <w:rFonts w:ascii="Cambria" w:eastAsia="Times New Roman" w:hAnsi="Cambria" w:cs="Times New Roman"/>
                <w:sz w:val="20"/>
                <w:szCs w:val="20"/>
              </w:rPr>
              <w:t>Includes Ocean Optics DT-1000 light source</w:t>
            </w:r>
          </w:p>
        </w:tc>
      </w:tr>
      <w:tr w:rsidR="000304BD" w:rsidRPr="00583BBA" w14:paraId="4109EDBC" w14:textId="77777777" w:rsidTr="008110A5">
        <w:trPr>
          <w:trHeight w:val="300"/>
        </w:trPr>
        <w:tc>
          <w:tcPr>
            <w:tcW w:w="2016" w:type="dxa"/>
            <w:tcBorders>
              <w:top w:val="nil"/>
              <w:left w:val="single" w:sz="4" w:space="0" w:color="auto"/>
              <w:bottom w:val="single" w:sz="4" w:space="0" w:color="auto"/>
              <w:right w:val="single" w:sz="4" w:space="0" w:color="auto"/>
            </w:tcBorders>
            <w:shd w:val="clear" w:color="auto" w:fill="auto"/>
          </w:tcPr>
          <w:p w14:paraId="054626B4" w14:textId="45682CFE" w:rsidR="000304BD" w:rsidRDefault="000304BD" w:rsidP="00664C1C">
            <w:pPr>
              <w:spacing w:after="0"/>
              <w:rPr>
                <w:sz w:val="20"/>
                <w:szCs w:val="20"/>
              </w:rPr>
            </w:pPr>
            <w:r>
              <w:rPr>
                <w:sz w:val="20"/>
                <w:szCs w:val="20"/>
              </w:rPr>
              <w:t>Test tubes</w:t>
            </w:r>
          </w:p>
        </w:tc>
        <w:tc>
          <w:tcPr>
            <w:tcW w:w="1584" w:type="dxa"/>
            <w:tcBorders>
              <w:top w:val="nil"/>
              <w:left w:val="nil"/>
              <w:bottom w:val="single" w:sz="4" w:space="0" w:color="auto"/>
              <w:right w:val="single" w:sz="4" w:space="0" w:color="auto"/>
            </w:tcBorders>
            <w:shd w:val="clear" w:color="auto" w:fill="auto"/>
            <w:noWrap/>
          </w:tcPr>
          <w:p w14:paraId="6F477372" w14:textId="70699DD4" w:rsidR="000304BD" w:rsidRDefault="000304BD" w:rsidP="00664C1C">
            <w:pPr>
              <w:spacing w:after="0"/>
              <w:rPr>
                <w:sz w:val="20"/>
                <w:szCs w:val="20"/>
              </w:rPr>
            </w:pPr>
            <w:r>
              <w:rPr>
                <w:sz w:val="20"/>
                <w:szCs w:val="20"/>
              </w:rPr>
              <w:t>VWR</w:t>
            </w:r>
          </w:p>
        </w:tc>
        <w:tc>
          <w:tcPr>
            <w:tcW w:w="2736" w:type="dxa"/>
            <w:tcBorders>
              <w:top w:val="nil"/>
              <w:left w:val="nil"/>
              <w:bottom w:val="single" w:sz="4" w:space="0" w:color="auto"/>
              <w:right w:val="single" w:sz="4" w:space="0" w:color="auto"/>
            </w:tcBorders>
            <w:shd w:val="clear" w:color="auto" w:fill="auto"/>
            <w:noWrap/>
          </w:tcPr>
          <w:p w14:paraId="2324D520" w14:textId="480E2723" w:rsidR="000304BD" w:rsidRDefault="000304BD" w:rsidP="00664C1C">
            <w:pPr>
              <w:spacing w:after="0"/>
              <w:rPr>
                <w:sz w:val="20"/>
                <w:szCs w:val="20"/>
              </w:rPr>
            </w:pPr>
            <w:r>
              <w:rPr>
                <w:sz w:val="20"/>
                <w:szCs w:val="20"/>
              </w:rPr>
              <w:t>10 mL</w:t>
            </w:r>
          </w:p>
        </w:tc>
        <w:tc>
          <w:tcPr>
            <w:tcW w:w="2304" w:type="dxa"/>
            <w:tcBorders>
              <w:top w:val="nil"/>
              <w:left w:val="nil"/>
              <w:bottom w:val="single" w:sz="4" w:space="0" w:color="auto"/>
              <w:right w:val="single" w:sz="4" w:space="0" w:color="auto"/>
            </w:tcBorders>
            <w:shd w:val="clear" w:color="auto" w:fill="auto"/>
            <w:vAlign w:val="bottom"/>
          </w:tcPr>
          <w:p w14:paraId="5710F814" w14:textId="6FE6E414" w:rsidR="000304BD" w:rsidRDefault="000304BD" w:rsidP="00664C1C">
            <w:pPr>
              <w:spacing w:after="0"/>
              <w:rPr>
                <w:rFonts w:ascii="Cambria" w:eastAsia="Times New Roman" w:hAnsi="Cambria" w:cs="Times New Roman"/>
                <w:sz w:val="20"/>
                <w:szCs w:val="20"/>
              </w:rPr>
            </w:pPr>
            <w:r>
              <w:rPr>
                <w:rFonts w:ascii="Cambria" w:eastAsia="Times New Roman" w:hAnsi="Cambria" w:cs="Times New Roman"/>
                <w:sz w:val="20"/>
                <w:szCs w:val="20"/>
              </w:rPr>
              <w:t>For calibration</w:t>
            </w:r>
          </w:p>
        </w:tc>
      </w:tr>
      <w:tr w:rsidR="008110A5" w:rsidRPr="00583BBA" w14:paraId="2D5ACC55" w14:textId="77777777" w:rsidTr="008110A5">
        <w:trPr>
          <w:trHeight w:val="300"/>
        </w:trPr>
        <w:tc>
          <w:tcPr>
            <w:tcW w:w="2016" w:type="dxa"/>
            <w:tcBorders>
              <w:top w:val="nil"/>
              <w:left w:val="single" w:sz="4" w:space="0" w:color="auto"/>
              <w:bottom w:val="single" w:sz="4" w:space="0" w:color="auto"/>
              <w:right w:val="single" w:sz="4" w:space="0" w:color="auto"/>
            </w:tcBorders>
            <w:shd w:val="clear" w:color="auto" w:fill="auto"/>
            <w:vAlign w:val="bottom"/>
            <w:hideMark/>
          </w:tcPr>
          <w:p w14:paraId="4FE837A8" w14:textId="77777777" w:rsidR="00664C1C" w:rsidRPr="008110A5" w:rsidRDefault="00664C1C" w:rsidP="00664C1C">
            <w:pPr>
              <w:spacing w:after="0"/>
              <w:rPr>
                <w:rFonts w:ascii="Cambria" w:eastAsia="Times New Roman" w:hAnsi="Cambria" w:cs="Times New Roman"/>
                <w:b/>
                <w:bCs/>
                <w:color w:val="3A3A3A"/>
                <w:sz w:val="20"/>
                <w:szCs w:val="20"/>
              </w:rPr>
            </w:pPr>
            <w:r w:rsidRPr="008110A5">
              <w:rPr>
                <w:rFonts w:ascii="Cambria" w:eastAsia="Times New Roman" w:hAnsi="Cambria" w:cs="Times New Roman"/>
                <w:b/>
                <w:bCs/>
                <w:color w:val="3A3A3A"/>
                <w:sz w:val="20"/>
                <w:szCs w:val="20"/>
              </w:rPr>
              <w:t>Reagents</w:t>
            </w:r>
          </w:p>
        </w:tc>
        <w:tc>
          <w:tcPr>
            <w:tcW w:w="1584" w:type="dxa"/>
            <w:tcBorders>
              <w:top w:val="nil"/>
              <w:left w:val="nil"/>
              <w:bottom w:val="single" w:sz="4" w:space="0" w:color="auto"/>
              <w:right w:val="single" w:sz="4" w:space="0" w:color="auto"/>
            </w:tcBorders>
            <w:shd w:val="clear" w:color="auto" w:fill="auto"/>
            <w:noWrap/>
            <w:vAlign w:val="bottom"/>
            <w:hideMark/>
          </w:tcPr>
          <w:p w14:paraId="1AABFBBB" w14:textId="77777777" w:rsidR="00664C1C" w:rsidRPr="008110A5" w:rsidRDefault="00664C1C" w:rsidP="00664C1C">
            <w:pPr>
              <w:spacing w:after="0"/>
              <w:rPr>
                <w:rFonts w:ascii="Cambria" w:eastAsia="Times New Roman" w:hAnsi="Cambria" w:cs="Times New Roman"/>
                <w:color w:val="3A3A3A"/>
                <w:sz w:val="20"/>
                <w:szCs w:val="20"/>
              </w:rPr>
            </w:pPr>
            <w:r w:rsidRPr="008110A5">
              <w:rPr>
                <w:rFonts w:ascii="Cambria" w:eastAsia="Times New Roman" w:hAnsi="Cambria" w:cs="Times New Roman"/>
                <w:color w:val="3A3A3A"/>
                <w:sz w:val="20"/>
                <w:szCs w:val="20"/>
              </w:rPr>
              <w:t> </w:t>
            </w:r>
          </w:p>
        </w:tc>
        <w:tc>
          <w:tcPr>
            <w:tcW w:w="2736" w:type="dxa"/>
            <w:tcBorders>
              <w:top w:val="nil"/>
              <w:left w:val="nil"/>
              <w:bottom w:val="single" w:sz="4" w:space="0" w:color="auto"/>
              <w:right w:val="single" w:sz="4" w:space="0" w:color="auto"/>
            </w:tcBorders>
            <w:shd w:val="clear" w:color="auto" w:fill="auto"/>
            <w:noWrap/>
            <w:vAlign w:val="bottom"/>
            <w:hideMark/>
          </w:tcPr>
          <w:p w14:paraId="52E4E44A" w14:textId="77777777" w:rsidR="00664C1C" w:rsidRPr="008110A5" w:rsidRDefault="00664C1C" w:rsidP="00664C1C">
            <w:pPr>
              <w:spacing w:after="0"/>
              <w:rPr>
                <w:rFonts w:ascii="Cambria" w:eastAsia="Times New Roman" w:hAnsi="Cambria" w:cs="Times New Roman"/>
                <w:color w:val="3A3A3A"/>
                <w:sz w:val="20"/>
                <w:szCs w:val="20"/>
              </w:rPr>
            </w:pPr>
            <w:r w:rsidRPr="008110A5">
              <w:rPr>
                <w:rFonts w:ascii="Cambria" w:eastAsia="Times New Roman" w:hAnsi="Cambria" w:cs="Times New Roman"/>
                <w:color w:val="3A3A3A"/>
                <w:sz w:val="20"/>
                <w:szCs w:val="20"/>
              </w:rPr>
              <w:t> </w:t>
            </w:r>
          </w:p>
        </w:tc>
        <w:tc>
          <w:tcPr>
            <w:tcW w:w="2304" w:type="dxa"/>
            <w:tcBorders>
              <w:top w:val="nil"/>
              <w:left w:val="nil"/>
              <w:bottom w:val="single" w:sz="4" w:space="0" w:color="auto"/>
              <w:right w:val="single" w:sz="4" w:space="0" w:color="auto"/>
            </w:tcBorders>
            <w:shd w:val="clear" w:color="auto" w:fill="auto"/>
            <w:vAlign w:val="bottom"/>
            <w:hideMark/>
          </w:tcPr>
          <w:p w14:paraId="3216BCEE" w14:textId="77777777" w:rsidR="00664C1C" w:rsidRPr="008110A5" w:rsidRDefault="00664C1C" w:rsidP="00664C1C">
            <w:pPr>
              <w:spacing w:after="0"/>
              <w:rPr>
                <w:rFonts w:ascii="Cambria" w:eastAsia="Times New Roman" w:hAnsi="Cambria" w:cs="Times New Roman"/>
                <w:color w:val="3A3A3A"/>
                <w:sz w:val="20"/>
                <w:szCs w:val="20"/>
              </w:rPr>
            </w:pPr>
            <w:r w:rsidRPr="008110A5">
              <w:rPr>
                <w:rFonts w:ascii="Cambria" w:eastAsia="Times New Roman" w:hAnsi="Cambria" w:cs="Times New Roman"/>
                <w:color w:val="3A3A3A"/>
                <w:sz w:val="20"/>
                <w:szCs w:val="20"/>
              </w:rPr>
              <w:t> </w:t>
            </w:r>
          </w:p>
        </w:tc>
      </w:tr>
      <w:tr w:rsidR="008110A5" w:rsidRPr="00583BBA" w14:paraId="2F917E40" w14:textId="77777777" w:rsidTr="008110A5">
        <w:trPr>
          <w:trHeight w:val="300"/>
        </w:trPr>
        <w:tc>
          <w:tcPr>
            <w:tcW w:w="2016" w:type="dxa"/>
            <w:tcBorders>
              <w:top w:val="nil"/>
              <w:left w:val="single" w:sz="4" w:space="0" w:color="auto"/>
              <w:bottom w:val="single" w:sz="4" w:space="0" w:color="auto"/>
              <w:right w:val="single" w:sz="4" w:space="0" w:color="auto"/>
            </w:tcBorders>
            <w:shd w:val="clear" w:color="auto" w:fill="auto"/>
            <w:vAlign w:val="bottom"/>
            <w:hideMark/>
          </w:tcPr>
          <w:p w14:paraId="0F5D9281" w14:textId="2ED99768" w:rsidR="00664C1C" w:rsidRPr="008110A5" w:rsidRDefault="000304BD" w:rsidP="00664C1C">
            <w:pPr>
              <w:spacing w:after="0"/>
              <w:rPr>
                <w:rFonts w:ascii="Cambria" w:eastAsia="Times New Roman" w:hAnsi="Cambria" w:cs="Times New Roman"/>
                <w:sz w:val="20"/>
                <w:szCs w:val="20"/>
              </w:rPr>
            </w:pPr>
            <w:r>
              <w:rPr>
                <w:rFonts w:ascii="Cambria" w:eastAsia="Times New Roman" w:hAnsi="Cambria" w:cs="Times New Roman"/>
                <w:sz w:val="20"/>
                <w:szCs w:val="20"/>
              </w:rPr>
              <w:t>Yellow/green fluorescent dye</w:t>
            </w:r>
          </w:p>
        </w:tc>
        <w:tc>
          <w:tcPr>
            <w:tcW w:w="1584" w:type="dxa"/>
            <w:tcBorders>
              <w:top w:val="nil"/>
              <w:left w:val="nil"/>
              <w:bottom w:val="single" w:sz="4" w:space="0" w:color="auto"/>
              <w:right w:val="single" w:sz="4" w:space="0" w:color="auto"/>
            </w:tcBorders>
            <w:shd w:val="clear" w:color="auto" w:fill="auto"/>
            <w:noWrap/>
            <w:vAlign w:val="bottom"/>
            <w:hideMark/>
          </w:tcPr>
          <w:p w14:paraId="13CA0621" w14:textId="264F8DE3" w:rsidR="00664C1C" w:rsidRPr="008110A5" w:rsidRDefault="000304BD" w:rsidP="000304BD">
            <w:pPr>
              <w:spacing w:after="0"/>
              <w:rPr>
                <w:rFonts w:ascii="Cambria" w:eastAsia="Times New Roman" w:hAnsi="Cambria" w:cs="Times New Roman"/>
                <w:sz w:val="20"/>
                <w:szCs w:val="20"/>
              </w:rPr>
            </w:pPr>
            <w:r>
              <w:rPr>
                <w:rFonts w:ascii="Cambria" w:eastAsia="Times New Roman" w:hAnsi="Cambria" w:cs="Times New Roman"/>
                <w:sz w:val="20"/>
                <w:szCs w:val="20"/>
              </w:rPr>
              <w:t>Cole-Parmer</w:t>
            </w:r>
          </w:p>
        </w:tc>
        <w:tc>
          <w:tcPr>
            <w:tcW w:w="2736" w:type="dxa"/>
            <w:tcBorders>
              <w:top w:val="nil"/>
              <w:left w:val="nil"/>
              <w:bottom w:val="single" w:sz="4" w:space="0" w:color="auto"/>
              <w:right w:val="single" w:sz="4" w:space="0" w:color="auto"/>
            </w:tcBorders>
            <w:shd w:val="clear" w:color="auto" w:fill="auto"/>
            <w:noWrap/>
            <w:vAlign w:val="bottom"/>
            <w:hideMark/>
          </w:tcPr>
          <w:p w14:paraId="4859DA5B" w14:textId="7669A292" w:rsidR="00664C1C" w:rsidRPr="008110A5" w:rsidRDefault="000304BD" w:rsidP="00664C1C">
            <w:pPr>
              <w:spacing w:after="0"/>
              <w:rPr>
                <w:rFonts w:ascii="Cambria" w:eastAsia="Times New Roman" w:hAnsi="Cambria" w:cs="Times New Roman"/>
                <w:sz w:val="20"/>
                <w:szCs w:val="20"/>
              </w:rPr>
            </w:pPr>
            <w:r>
              <w:rPr>
                <w:rFonts w:ascii="Cambria" w:eastAsia="Times New Roman" w:hAnsi="Cambria" w:cs="Times New Roman"/>
                <w:sz w:val="20"/>
                <w:szCs w:val="20"/>
              </w:rPr>
              <w:t>0298-17</w:t>
            </w:r>
          </w:p>
        </w:tc>
        <w:tc>
          <w:tcPr>
            <w:tcW w:w="2304" w:type="dxa"/>
            <w:tcBorders>
              <w:top w:val="nil"/>
              <w:left w:val="nil"/>
              <w:bottom w:val="single" w:sz="4" w:space="0" w:color="auto"/>
              <w:right w:val="single" w:sz="4" w:space="0" w:color="auto"/>
            </w:tcBorders>
            <w:shd w:val="clear" w:color="auto" w:fill="auto"/>
            <w:vAlign w:val="bottom"/>
          </w:tcPr>
          <w:p w14:paraId="3A1AC201" w14:textId="1F2ADC72" w:rsidR="00664C1C" w:rsidRPr="008110A5" w:rsidRDefault="000304BD" w:rsidP="00664C1C">
            <w:pPr>
              <w:spacing w:after="0"/>
              <w:rPr>
                <w:rFonts w:ascii="Cambria" w:eastAsia="Times New Roman" w:hAnsi="Cambria" w:cs="Times New Roman"/>
                <w:sz w:val="20"/>
                <w:szCs w:val="20"/>
              </w:rPr>
            </w:pPr>
            <w:r>
              <w:rPr>
                <w:rFonts w:ascii="Cambria" w:eastAsia="Times New Roman" w:hAnsi="Cambria" w:cs="Times New Roman"/>
                <w:sz w:val="20"/>
                <w:szCs w:val="20"/>
              </w:rPr>
              <w:t>Used to make up tracer solutions</w:t>
            </w:r>
          </w:p>
        </w:tc>
      </w:tr>
    </w:tbl>
    <w:p w14:paraId="0ACD6DC9" w14:textId="77777777" w:rsidR="00664C1C" w:rsidRDefault="00664C1C" w:rsidP="009311DE">
      <w:pPr>
        <w:rPr>
          <w:b/>
          <w:sz w:val="28"/>
          <w:szCs w:val="28"/>
        </w:rPr>
      </w:pPr>
    </w:p>
    <w:p w14:paraId="128F95A0" w14:textId="58447DA6" w:rsidR="008B1925" w:rsidRPr="004F5B9E" w:rsidRDefault="00664C1C" w:rsidP="009311DE">
      <w:pPr>
        <w:rPr>
          <w:b/>
          <w:sz w:val="28"/>
          <w:szCs w:val="28"/>
        </w:rPr>
      </w:pPr>
      <w:r>
        <w:rPr>
          <w:b/>
          <w:sz w:val="28"/>
          <w:szCs w:val="28"/>
        </w:rPr>
        <w:t>Reference</w:t>
      </w:r>
      <w:r w:rsidR="008B1925" w:rsidRPr="008F06EA">
        <w:rPr>
          <w:b/>
          <w:sz w:val="28"/>
          <w:szCs w:val="28"/>
        </w:rPr>
        <w:t>s:</w:t>
      </w:r>
    </w:p>
    <w:p w14:paraId="23213B1C" w14:textId="3050EE48" w:rsidR="000304BD" w:rsidRDefault="00046BA3" w:rsidP="000304BD">
      <w:pPr>
        <w:pStyle w:val="ListParagraph"/>
        <w:numPr>
          <w:ilvl w:val="0"/>
          <w:numId w:val="26"/>
        </w:numPr>
        <w:spacing w:after="0"/>
        <w:rPr>
          <w:rFonts w:ascii="Times New Roman" w:eastAsia="Times New Roman" w:hAnsi="Times New Roman" w:cs="Times New Roman"/>
        </w:rPr>
      </w:pPr>
      <w:r w:rsidRPr="00F06323">
        <w:rPr>
          <w:rFonts w:ascii="Times New Roman" w:eastAsia="Times New Roman" w:hAnsi="Times New Roman" w:cs="Times New Roman"/>
        </w:rPr>
        <w:t xml:space="preserve">"Encyclopedia of Chemical Engineering Equipment.” </w:t>
      </w:r>
      <w:r w:rsidRPr="00F06323">
        <w:rPr>
          <w:rFonts w:ascii="Times New Roman" w:eastAsia="Times New Roman" w:hAnsi="Times New Roman" w:cs="Times New Roman"/>
          <w:i/>
          <w:iCs/>
        </w:rPr>
        <w:t>Distillation Columns</w:t>
      </w:r>
      <w:r w:rsidRPr="00F06323">
        <w:rPr>
          <w:rFonts w:ascii="Times New Roman" w:eastAsia="Times New Roman" w:hAnsi="Times New Roman" w:cs="Times New Roman"/>
        </w:rPr>
        <w:t xml:space="preserve">. </w:t>
      </w:r>
      <w:hyperlink r:id="rId18" w:history="1">
        <w:r w:rsidR="000304BD" w:rsidRPr="00F247D0">
          <w:rPr>
            <w:rStyle w:val="Hyperlink"/>
            <w:rFonts w:ascii="Times New Roman" w:eastAsia="Times New Roman" w:hAnsi="Times New Roman" w:cs="Times New Roman"/>
          </w:rPr>
          <w:t>http://encyclopedia.che.engin.umich.edu/Pages/SeparationsChemical/DistillationColumns/DistillationColumns.html. Accessed 9/22/16</w:t>
        </w:r>
      </w:hyperlink>
      <w:r w:rsidRPr="00F06323">
        <w:rPr>
          <w:rFonts w:ascii="Times New Roman" w:eastAsia="Times New Roman" w:hAnsi="Times New Roman" w:cs="Times New Roman"/>
        </w:rPr>
        <w:t>.</w:t>
      </w:r>
    </w:p>
    <w:p w14:paraId="6067E573" w14:textId="4CE55D0A" w:rsidR="00046BA3" w:rsidRPr="00F06323" w:rsidRDefault="00046BA3" w:rsidP="000304BD">
      <w:pPr>
        <w:pStyle w:val="ListParagraph"/>
        <w:spacing w:after="0"/>
        <w:rPr>
          <w:rFonts w:ascii="Times New Roman" w:eastAsia="Times New Roman" w:hAnsi="Times New Roman" w:cs="Times New Roman"/>
        </w:rPr>
      </w:pPr>
      <w:r w:rsidRPr="00F06323">
        <w:rPr>
          <w:rFonts w:ascii="Times New Roman" w:eastAsia="Times New Roman" w:hAnsi="Times New Roman" w:cs="Times New Roman"/>
        </w:rPr>
        <w:t xml:space="preserve"> </w:t>
      </w:r>
    </w:p>
    <w:p w14:paraId="4AC5BE1A" w14:textId="77777777" w:rsidR="000304BD" w:rsidRDefault="00046BA3" w:rsidP="000304BD">
      <w:pPr>
        <w:pStyle w:val="ListParagraph"/>
        <w:numPr>
          <w:ilvl w:val="0"/>
          <w:numId w:val="26"/>
        </w:numPr>
        <w:spacing w:after="0"/>
        <w:rPr>
          <w:rFonts w:ascii="Times New Roman" w:eastAsia="Times New Roman" w:hAnsi="Times New Roman" w:cs="Times New Roman"/>
        </w:rPr>
      </w:pPr>
      <w:r w:rsidRPr="008373A8">
        <w:rPr>
          <w:rFonts w:ascii="Times New Roman" w:eastAsia="Times New Roman" w:hAnsi="Times New Roman" w:cs="Times New Roman"/>
        </w:rPr>
        <w:t xml:space="preserve">"Encyclopedia of Chemical Engineering Equipment.” </w:t>
      </w:r>
      <w:r w:rsidRPr="008373A8">
        <w:rPr>
          <w:rFonts w:ascii="Times New Roman" w:eastAsia="Times New Roman" w:hAnsi="Times New Roman" w:cs="Times New Roman"/>
          <w:i/>
          <w:iCs/>
        </w:rPr>
        <w:t>Absorbers</w:t>
      </w:r>
      <w:r w:rsidRPr="008373A8">
        <w:rPr>
          <w:rFonts w:ascii="Times New Roman" w:eastAsia="Times New Roman" w:hAnsi="Times New Roman" w:cs="Times New Roman"/>
        </w:rPr>
        <w:t>.</w:t>
      </w:r>
    </w:p>
    <w:p w14:paraId="7469F35C" w14:textId="242067DD" w:rsidR="006072B3" w:rsidRDefault="00723378" w:rsidP="000304BD">
      <w:pPr>
        <w:pStyle w:val="ListParagraph"/>
        <w:spacing w:after="0"/>
        <w:rPr>
          <w:rFonts w:ascii="Times New Roman" w:eastAsia="Times New Roman" w:hAnsi="Times New Roman" w:cs="Times New Roman"/>
        </w:rPr>
      </w:pPr>
      <w:hyperlink r:id="rId19" w:history="1">
        <w:r w:rsidR="000304BD" w:rsidRPr="00F247D0">
          <w:rPr>
            <w:rStyle w:val="Hyperlink"/>
            <w:rFonts w:ascii="Times New Roman" w:eastAsia="Times New Roman" w:hAnsi="Times New Roman" w:cs="Times New Roman"/>
          </w:rPr>
          <w:t>http://encyclopedia.che.engin.umich.edu/Pages/SeparationsChemical/Absorbers/Absorbers.html</w:t>
        </w:r>
      </w:hyperlink>
      <w:r w:rsidR="00046BA3" w:rsidRPr="008373A8">
        <w:rPr>
          <w:rFonts w:ascii="Times New Roman" w:eastAsia="Times New Roman" w:hAnsi="Times New Roman" w:cs="Times New Roman"/>
        </w:rPr>
        <w:t xml:space="preserve">. </w:t>
      </w:r>
      <w:r w:rsidR="000304BD">
        <w:rPr>
          <w:rFonts w:ascii="Times New Roman" w:eastAsia="Times New Roman" w:hAnsi="Times New Roman" w:cs="Times New Roman"/>
        </w:rPr>
        <w:t>Accessed 9/22/16</w:t>
      </w:r>
      <w:r w:rsidR="00046BA3" w:rsidRPr="008373A8">
        <w:rPr>
          <w:rFonts w:ascii="Times New Roman" w:eastAsia="Times New Roman" w:hAnsi="Times New Roman" w:cs="Times New Roman"/>
        </w:rPr>
        <w:t>.</w:t>
      </w:r>
    </w:p>
    <w:p w14:paraId="2BD20ED5" w14:textId="77777777" w:rsidR="000304BD" w:rsidRDefault="000304BD" w:rsidP="000304BD">
      <w:pPr>
        <w:pStyle w:val="ListParagraph"/>
        <w:spacing w:after="0"/>
        <w:rPr>
          <w:rFonts w:ascii="Times New Roman" w:eastAsia="Times New Roman" w:hAnsi="Times New Roman" w:cs="Times New Roman"/>
        </w:rPr>
      </w:pPr>
    </w:p>
    <w:p w14:paraId="389AE067" w14:textId="79062EE2" w:rsidR="00FA0A31" w:rsidRPr="00FA0A31" w:rsidRDefault="00E75D2E" w:rsidP="000304BD">
      <w:pPr>
        <w:pStyle w:val="ListParagraph"/>
        <w:numPr>
          <w:ilvl w:val="0"/>
          <w:numId w:val="26"/>
        </w:numPr>
        <w:spacing w:after="0"/>
        <w:rPr>
          <w:rFonts w:ascii="Times New Roman" w:eastAsia="Times New Roman" w:hAnsi="Times New Roman" w:cs="Times New Roman"/>
        </w:rPr>
      </w:pPr>
      <w:r>
        <w:rPr>
          <w:rFonts w:ascii="Times New Roman" w:eastAsia="Times New Roman" w:hAnsi="Times New Roman" w:cs="Times New Roman"/>
        </w:rPr>
        <w:t xml:space="preserve">The </w:t>
      </w:r>
      <w:del w:id="800" w:author="Kerry M Dooley" w:date="2017-02-10T19:30:00Z">
        <w:r w:rsidDel="00081188">
          <w:rPr>
            <w:rFonts w:ascii="Times New Roman" w:eastAsia="Times New Roman" w:hAnsi="Times New Roman" w:cs="Times New Roman"/>
          </w:rPr>
          <w:delText xml:space="preserve">use of the </w:delText>
        </w:r>
      </w:del>
      <w:r>
        <w:rPr>
          <w:rFonts w:ascii="Times New Roman" w:eastAsia="Times New Roman" w:hAnsi="Times New Roman" w:cs="Times New Roman"/>
        </w:rPr>
        <w:t xml:space="preserve">Ergun equation </w:t>
      </w:r>
      <w:ins w:id="801" w:author="Kerry M Dooley" w:date="2017-02-10T19:30:00Z">
        <w:r w:rsidR="00081188">
          <w:rPr>
            <w:rFonts w:ascii="Times New Roman" w:eastAsia="Times New Roman" w:hAnsi="Times New Roman" w:cs="Times New Roman"/>
          </w:rPr>
          <w:t>and the particle Reynolds number Re</w:t>
        </w:r>
        <w:r w:rsidR="00081188" w:rsidRPr="00081188">
          <w:rPr>
            <w:rFonts w:ascii="Times New Roman" w:eastAsia="Times New Roman" w:hAnsi="Times New Roman" w:cs="Times New Roman"/>
            <w:vertAlign w:val="subscript"/>
            <w:rPrChange w:id="802" w:author="Kerry M Dooley" w:date="2017-02-10T19:31:00Z">
              <w:rPr>
                <w:rFonts w:ascii="Times New Roman" w:eastAsia="Times New Roman" w:hAnsi="Times New Roman" w:cs="Times New Roman"/>
              </w:rPr>
            </w:rPrChange>
          </w:rPr>
          <w:t>p</w:t>
        </w:r>
        <w:r w:rsidR="00081188">
          <w:rPr>
            <w:rFonts w:ascii="Times New Roman" w:eastAsia="Times New Roman" w:hAnsi="Times New Roman" w:cs="Times New Roman"/>
          </w:rPr>
          <w:t xml:space="preserve"> are discussed </w:t>
        </w:r>
      </w:ins>
      <w:del w:id="803" w:author="Kerry M Dooley" w:date="2017-02-10T19:31:00Z">
        <w:r w:rsidDel="00081188">
          <w:rPr>
            <w:rFonts w:ascii="Times New Roman" w:eastAsia="Times New Roman" w:hAnsi="Times New Roman" w:cs="Times New Roman"/>
          </w:rPr>
          <w:delText xml:space="preserve">can be found </w:delText>
        </w:r>
      </w:del>
      <w:r>
        <w:rPr>
          <w:rFonts w:ascii="Times New Roman" w:eastAsia="Times New Roman" w:hAnsi="Times New Roman" w:cs="Times New Roman"/>
        </w:rPr>
        <w:t xml:space="preserve">in most Chemical Engineering </w:t>
      </w:r>
      <w:r w:rsidR="00FA0A31">
        <w:rPr>
          <w:rFonts w:ascii="Times New Roman" w:eastAsia="Times New Roman" w:hAnsi="Times New Roman" w:cs="Times New Roman"/>
        </w:rPr>
        <w:t>f</w:t>
      </w:r>
      <w:r>
        <w:rPr>
          <w:rFonts w:ascii="Times New Roman" w:eastAsia="Times New Roman" w:hAnsi="Times New Roman" w:cs="Times New Roman"/>
        </w:rPr>
        <w:t>luids texts</w:t>
      </w:r>
      <w:r w:rsidR="000D6A04">
        <w:rPr>
          <w:rFonts w:ascii="Times New Roman" w:eastAsia="Times New Roman" w:hAnsi="Times New Roman" w:cs="Times New Roman"/>
        </w:rPr>
        <w:t>, for example</w:t>
      </w:r>
      <w:r>
        <w:rPr>
          <w:rFonts w:ascii="Times New Roman" w:eastAsia="Times New Roman" w:hAnsi="Times New Roman" w:cs="Times New Roman"/>
        </w:rPr>
        <w:t>:</w:t>
      </w:r>
      <w:r w:rsidR="000D6A04">
        <w:rPr>
          <w:rFonts w:ascii="Times New Roman" w:eastAsia="Times New Roman" w:hAnsi="Times New Roman" w:cs="Times New Roman"/>
        </w:rPr>
        <w:t xml:space="preserve"> N. de Nevers, </w:t>
      </w:r>
      <w:r w:rsidR="000D6A04" w:rsidRPr="000D6A04">
        <w:rPr>
          <w:rFonts w:ascii="Times New Roman" w:eastAsia="Times New Roman" w:hAnsi="Times New Roman" w:cs="Times New Roman"/>
          <w:i/>
        </w:rPr>
        <w:t>Fluid Mechanics for Chemical Engineers</w:t>
      </w:r>
      <w:r w:rsidR="000D6A04">
        <w:rPr>
          <w:rFonts w:ascii="Times New Roman" w:eastAsia="Times New Roman" w:hAnsi="Times New Roman" w:cs="Times New Roman"/>
        </w:rPr>
        <w:t>, 3</w:t>
      </w:r>
      <w:r w:rsidR="000D6A04" w:rsidRPr="000D6A04">
        <w:rPr>
          <w:rFonts w:ascii="Times New Roman" w:eastAsia="Times New Roman" w:hAnsi="Times New Roman" w:cs="Times New Roman"/>
          <w:vertAlign w:val="superscript"/>
        </w:rPr>
        <w:t>rd</w:t>
      </w:r>
      <w:r w:rsidR="000D6A04">
        <w:rPr>
          <w:rFonts w:ascii="Times New Roman" w:eastAsia="Times New Roman" w:hAnsi="Times New Roman" w:cs="Times New Roman"/>
        </w:rPr>
        <w:t xml:space="preserve"> Ed., McGraw-Hill, 2004</w:t>
      </w:r>
      <w:r w:rsidR="00707350">
        <w:rPr>
          <w:rFonts w:ascii="Times New Roman" w:eastAsia="Times New Roman" w:hAnsi="Times New Roman" w:cs="Times New Roman"/>
        </w:rPr>
        <w:t xml:space="preserve">, </w:t>
      </w:r>
      <w:del w:id="804" w:author="Kerry M Dooley" w:date="2017-02-10T19:32:00Z">
        <w:r w:rsidR="00707350" w:rsidDel="00F44EA6">
          <w:rPr>
            <w:rFonts w:ascii="Times New Roman" w:eastAsia="Times New Roman" w:hAnsi="Times New Roman" w:cs="Times New Roman"/>
          </w:rPr>
          <w:delText>c</w:delText>
        </w:r>
      </w:del>
      <w:ins w:id="805" w:author="Kerry M Dooley" w:date="2017-02-10T19:32:00Z">
        <w:r w:rsidR="00F44EA6">
          <w:rPr>
            <w:rFonts w:ascii="Times New Roman" w:eastAsia="Times New Roman" w:hAnsi="Times New Roman" w:cs="Times New Roman"/>
          </w:rPr>
          <w:t>C</w:t>
        </w:r>
      </w:ins>
      <w:r w:rsidR="00707350">
        <w:rPr>
          <w:rFonts w:ascii="Times New Roman" w:eastAsia="Times New Roman" w:hAnsi="Times New Roman" w:cs="Times New Roman"/>
        </w:rPr>
        <w:t>h. 11</w:t>
      </w:r>
      <w:r w:rsidR="000D6A04">
        <w:rPr>
          <w:rFonts w:ascii="Times New Roman" w:eastAsia="Times New Roman" w:hAnsi="Times New Roman" w:cs="Times New Roman"/>
        </w:rPr>
        <w:t xml:space="preserve">.  A derivation can be found in:  M.M. </w:t>
      </w:r>
      <w:proofErr w:type="spellStart"/>
      <w:r w:rsidR="000D6A04">
        <w:rPr>
          <w:rFonts w:ascii="Times New Roman" w:eastAsia="Times New Roman" w:hAnsi="Times New Roman" w:cs="Times New Roman"/>
        </w:rPr>
        <w:t>Denn</w:t>
      </w:r>
      <w:proofErr w:type="spellEnd"/>
      <w:r w:rsidR="000D6A04">
        <w:rPr>
          <w:rFonts w:ascii="Times New Roman" w:eastAsia="Times New Roman" w:hAnsi="Times New Roman" w:cs="Times New Roman"/>
        </w:rPr>
        <w:t xml:space="preserve">, </w:t>
      </w:r>
      <w:r w:rsidR="000D6A04">
        <w:t xml:space="preserve">“Process Fluid Mechanics”, Prentice-Hall, 1980, </w:t>
      </w:r>
      <w:del w:id="806" w:author="Kerry M Dooley" w:date="2017-02-10T19:32:00Z">
        <w:r w:rsidR="000D6A04" w:rsidDel="00F44EA6">
          <w:delText>c</w:delText>
        </w:r>
      </w:del>
      <w:ins w:id="807" w:author="Kerry M Dooley" w:date="2017-02-10T19:32:00Z">
        <w:r w:rsidR="00F44EA6">
          <w:t>C</w:t>
        </w:r>
      </w:ins>
      <w:r w:rsidR="000D6A04">
        <w:t>h. 4.</w:t>
      </w:r>
    </w:p>
    <w:p w14:paraId="348FD094" w14:textId="77777777" w:rsidR="000304BD" w:rsidRPr="000304BD" w:rsidRDefault="000304BD" w:rsidP="000304BD">
      <w:pPr>
        <w:pStyle w:val="ListParagraph"/>
        <w:spacing w:after="0"/>
        <w:rPr>
          <w:rFonts w:ascii="Times New Roman" w:eastAsia="Times New Roman" w:hAnsi="Times New Roman" w:cs="Times New Roman"/>
        </w:rPr>
      </w:pPr>
    </w:p>
    <w:p w14:paraId="3400132A" w14:textId="2C05D13A" w:rsidR="000D6A04" w:rsidRPr="000304BD" w:rsidRDefault="00FA0A31" w:rsidP="000304BD">
      <w:pPr>
        <w:pStyle w:val="ListParagraph"/>
        <w:numPr>
          <w:ilvl w:val="0"/>
          <w:numId w:val="26"/>
        </w:numPr>
        <w:spacing w:after="0"/>
        <w:rPr>
          <w:rFonts w:ascii="Times New Roman" w:eastAsia="Times New Roman" w:hAnsi="Times New Roman" w:cs="Times New Roman"/>
        </w:rPr>
      </w:pPr>
      <w:r>
        <w:t>A more complete treatment of RTD theory can be found in most Chemical Engineering reactor design</w:t>
      </w:r>
      <w:r w:rsidR="000D6A04" w:rsidRPr="00D835C5">
        <w:rPr>
          <w:rFonts w:ascii="Times New Roman" w:eastAsia="Times New Roman" w:hAnsi="Times New Roman" w:cs="Times New Roman"/>
        </w:rPr>
        <w:t xml:space="preserve"> </w:t>
      </w:r>
      <w:r w:rsidRPr="00D835C5">
        <w:rPr>
          <w:rFonts w:ascii="Times New Roman" w:eastAsia="Times New Roman" w:hAnsi="Times New Roman" w:cs="Times New Roman"/>
        </w:rPr>
        <w:t xml:space="preserve">texts, for example: </w:t>
      </w:r>
      <w:proofErr w:type="spellStart"/>
      <w:r>
        <w:t>Fogler</w:t>
      </w:r>
      <w:proofErr w:type="spellEnd"/>
      <w:r>
        <w:t xml:space="preserve">, H.S., “Elements of Chemical Reaction Engineering”, Prentice-Hall, </w:t>
      </w:r>
      <w:r w:rsidR="00D835C5">
        <w:t xml:space="preserve">2006, </w:t>
      </w:r>
      <w:del w:id="808" w:author="Kerry M Dooley" w:date="2017-02-10T19:32:00Z">
        <w:r w:rsidR="00D835C5" w:rsidDel="00F44EA6">
          <w:delText>c</w:delText>
        </w:r>
      </w:del>
      <w:ins w:id="809" w:author="Kerry M Dooley" w:date="2017-02-10T19:32:00Z">
        <w:r w:rsidR="00F44EA6">
          <w:t>C</w:t>
        </w:r>
      </w:ins>
      <w:r>
        <w:t>h. 13</w:t>
      </w:r>
      <w:r w:rsidR="00D835C5">
        <w:t xml:space="preserve">.1-13.3 and </w:t>
      </w:r>
      <w:r>
        <w:t>14</w:t>
      </w:r>
      <w:r w:rsidR="00D835C5">
        <w:t>.3-14.4 (dispersion models)</w:t>
      </w:r>
      <w:r>
        <w:t xml:space="preserve">; </w:t>
      </w:r>
      <w:proofErr w:type="spellStart"/>
      <w:r>
        <w:t>Levenspiel</w:t>
      </w:r>
      <w:proofErr w:type="spellEnd"/>
      <w:r>
        <w:t>, O., “Chemical Reaction Engineering”, 3</w:t>
      </w:r>
      <w:r w:rsidRPr="00D835C5">
        <w:rPr>
          <w:vertAlign w:val="superscript"/>
        </w:rPr>
        <w:t>rd</w:t>
      </w:r>
      <w:r>
        <w:t xml:space="preserve"> Ed., John Wiley, 1999, </w:t>
      </w:r>
      <w:del w:id="810" w:author="Kerry M Dooley" w:date="2017-02-10T19:32:00Z">
        <w:r w:rsidDel="00F44EA6">
          <w:delText>c</w:delText>
        </w:r>
      </w:del>
      <w:ins w:id="811" w:author="Kerry M Dooley" w:date="2017-02-10T19:32:00Z">
        <w:r w:rsidR="00F44EA6">
          <w:t>C</w:t>
        </w:r>
      </w:ins>
      <w:r>
        <w:t xml:space="preserve">h. 11 </w:t>
      </w:r>
      <w:r w:rsidR="00D835C5">
        <w:t>and</w:t>
      </w:r>
      <w:r>
        <w:t xml:space="preserve"> 13 (dispersion model</w:t>
      </w:r>
      <w:r w:rsidR="00D835C5">
        <w:t>s</w:t>
      </w:r>
      <w:r>
        <w:t>)</w:t>
      </w:r>
      <w:r w:rsidR="00D835C5">
        <w:t xml:space="preserve">; </w:t>
      </w:r>
      <w:proofErr w:type="spellStart"/>
      <w:r>
        <w:t>Missen</w:t>
      </w:r>
      <w:proofErr w:type="spellEnd"/>
      <w:r>
        <w:t xml:space="preserve">, R.W., Mims, C.A., and Saville, B.A., “Introduction to Chemical Reaction Engineering and Kinetics”, John Wiley, 1999, </w:t>
      </w:r>
      <w:del w:id="812" w:author="Kerry M Dooley" w:date="2017-02-10T19:32:00Z">
        <w:r w:rsidDel="00F44EA6">
          <w:delText>c</w:delText>
        </w:r>
      </w:del>
      <w:ins w:id="813" w:author="Kerry M Dooley" w:date="2017-02-10T19:32:00Z">
        <w:r w:rsidR="00F44EA6">
          <w:t>C</w:t>
        </w:r>
      </w:ins>
      <w:r>
        <w:t>h. 19 and 20.1.</w:t>
      </w:r>
    </w:p>
    <w:p w14:paraId="63E66EBB" w14:textId="77777777" w:rsidR="000304BD" w:rsidRPr="000304BD" w:rsidRDefault="000304BD" w:rsidP="000304BD">
      <w:pPr>
        <w:spacing w:after="0"/>
        <w:rPr>
          <w:rFonts w:ascii="Times New Roman" w:eastAsia="Times New Roman" w:hAnsi="Times New Roman" w:cs="Times New Roman"/>
        </w:rPr>
      </w:pPr>
    </w:p>
    <w:p w14:paraId="6867E5EF" w14:textId="4ED01A99" w:rsidR="00D835C5" w:rsidRPr="00D835C5" w:rsidRDefault="00D835C5" w:rsidP="000304BD">
      <w:pPr>
        <w:pStyle w:val="ListParagraph"/>
        <w:numPr>
          <w:ilvl w:val="0"/>
          <w:numId w:val="26"/>
        </w:numPr>
        <w:spacing w:after="0"/>
        <w:rPr>
          <w:rFonts w:ascii="Times New Roman" w:eastAsia="Times New Roman" w:hAnsi="Times New Roman" w:cs="Times New Roman"/>
        </w:rPr>
      </w:pPr>
      <w:r>
        <w:t xml:space="preserve">Levy, S., “Two Phase Flow in Complex Systems”, John Wiley, 1999, </w:t>
      </w:r>
      <w:del w:id="814" w:author="Kerry M Dooley" w:date="2017-02-10T19:31:00Z">
        <w:r w:rsidDel="00081188">
          <w:delText>c</w:delText>
        </w:r>
      </w:del>
      <w:ins w:id="815" w:author="Kerry M Dooley" w:date="2017-02-10T19:31:00Z">
        <w:r w:rsidR="00081188">
          <w:t>C</w:t>
        </w:r>
      </w:ins>
      <w:r>
        <w:t>h. 3.</w:t>
      </w:r>
    </w:p>
    <w:p w14:paraId="4257DE70" w14:textId="422477D3" w:rsidR="00046BA3" w:rsidRDefault="00046BA3" w:rsidP="000304BD">
      <w:pPr>
        <w:spacing w:after="0"/>
        <w:rPr>
          <w:rFonts w:ascii="Arial" w:hAnsi="Arial" w:cs="Arial"/>
          <w:b/>
          <w:bCs/>
          <w:color w:val="333333"/>
          <w:shd w:val="clear" w:color="auto" w:fill="FFE7AF"/>
        </w:rPr>
      </w:pPr>
    </w:p>
    <w:p w14:paraId="5FF4B5AE" w14:textId="6A9013FF" w:rsidR="00993A5C" w:rsidRPr="00993A5C" w:rsidRDefault="00993A5C" w:rsidP="00993A5C">
      <w:pPr>
        <w:spacing w:after="0"/>
      </w:pPr>
    </w:p>
    <w:sectPr w:rsidR="00993A5C" w:rsidRPr="00993A5C" w:rsidSect="000331A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Helene Kuhn" w:date="2017-01-17T16:36:00Z" w:initials="HK">
    <w:p w14:paraId="5BE161FC" w14:textId="3F4C8004" w:rsidR="002C121A" w:rsidRDefault="002C121A">
      <w:pPr>
        <w:pStyle w:val="CommentText"/>
      </w:pPr>
      <w:r>
        <w:rPr>
          <w:rStyle w:val="CommentReference"/>
        </w:rPr>
        <w:annotationRef/>
      </w:r>
      <w:r>
        <w:t>How do you pronounce this?</w:t>
      </w:r>
    </w:p>
  </w:comment>
  <w:comment w:id="3" w:author="Kerry M Dooley" w:date="2017-02-10T18:17:00Z" w:initials="KMD">
    <w:p w14:paraId="74E8F72E" w14:textId="274C42A7" w:rsidR="002C121A" w:rsidRDefault="002C121A">
      <w:pPr>
        <w:pStyle w:val="CommentText"/>
      </w:pPr>
      <w:r>
        <w:rPr>
          <w:rStyle w:val="CommentReference"/>
        </w:rPr>
        <w:annotationRef/>
      </w:r>
      <w:r>
        <w:t>Just won’t use the word.</w:t>
      </w:r>
    </w:p>
  </w:comment>
  <w:comment w:id="4" w:author="Helene Kuhn" w:date="2017-01-18T10:53:00Z" w:initials="HK">
    <w:p w14:paraId="545AC1E8" w14:textId="09A35F57" w:rsidR="002C121A" w:rsidRDefault="002C121A">
      <w:pPr>
        <w:pStyle w:val="CommentText"/>
      </w:pPr>
      <w:r>
        <w:rPr>
          <w:rStyle w:val="CommentReference"/>
        </w:rPr>
        <w:annotationRef/>
      </w:r>
      <w:r>
        <w:t xml:space="preserve">Please incorporate the second paragraph from the summery in here to emphasize the significance of the maldistribution determination and the effect of channeling. </w:t>
      </w:r>
    </w:p>
  </w:comment>
  <w:comment w:id="5" w:author="Kerry M Dooley" w:date="2017-02-10T18:52:00Z" w:initials="KMD">
    <w:p w14:paraId="1B52B0CB" w14:textId="1D77F582" w:rsidR="002C121A" w:rsidRDefault="002C121A">
      <w:pPr>
        <w:pStyle w:val="CommentText"/>
      </w:pPr>
      <w:r>
        <w:rPr>
          <w:rStyle w:val="CommentReference"/>
        </w:rPr>
        <w:annotationRef/>
      </w:r>
      <w:proofErr w:type="gramStart"/>
      <w:r>
        <w:t>done</w:t>
      </w:r>
      <w:proofErr w:type="gramEnd"/>
    </w:p>
  </w:comment>
  <w:comment w:id="6" w:author="Helene Kuhn" w:date="2017-01-17T16:35:00Z" w:initials="HK">
    <w:p w14:paraId="41AF405B" w14:textId="6A27C7A2" w:rsidR="002C121A" w:rsidRDefault="002C121A">
      <w:pPr>
        <w:pStyle w:val="CommentText"/>
      </w:pPr>
      <w:r>
        <w:rPr>
          <w:rStyle w:val="CommentReference"/>
        </w:rPr>
        <w:annotationRef/>
      </w:r>
      <w:r>
        <w:t>Please define briefly.</w:t>
      </w:r>
    </w:p>
  </w:comment>
  <w:comment w:id="9" w:author="Helene Kuhn" w:date="2017-01-18T10:54:00Z" w:initials="HK">
    <w:p w14:paraId="0F36379A" w14:textId="0D067784" w:rsidR="002C121A" w:rsidRDefault="002C121A">
      <w:pPr>
        <w:pStyle w:val="CommentText"/>
      </w:pPr>
      <w:r>
        <w:rPr>
          <w:rStyle w:val="CommentReference"/>
        </w:rPr>
        <w:annotationRef/>
      </w:r>
      <w:r>
        <w:t xml:space="preserve">I would shorten this paragraph a little and introduce the majority in the principle section in order to make for a nicer flow of and easier scriptwriting using animations. </w:t>
      </w:r>
    </w:p>
  </w:comment>
  <w:comment w:id="10" w:author="Kerry M Dooley" w:date="2017-02-10T18:56:00Z" w:initials="KMD">
    <w:p w14:paraId="19FB8980" w14:textId="5BC98093" w:rsidR="002C121A" w:rsidRDefault="002C121A">
      <w:pPr>
        <w:pStyle w:val="CommentText"/>
      </w:pPr>
      <w:r>
        <w:rPr>
          <w:rStyle w:val="CommentReference"/>
        </w:rPr>
        <w:annotationRef/>
      </w:r>
      <w:proofErr w:type="gramStart"/>
      <w:r>
        <w:t>done</w:t>
      </w:r>
      <w:proofErr w:type="gramEnd"/>
    </w:p>
  </w:comment>
  <w:comment w:id="12" w:author="Helene Kuhn" w:date="2017-01-18T10:54:00Z" w:initials="HK">
    <w:p w14:paraId="09953088" w14:textId="12EC16AF" w:rsidR="002C121A" w:rsidRDefault="002C121A">
      <w:pPr>
        <w:pStyle w:val="CommentText"/>
      </w:pPr>
      <w:r>
        <w:rPr>
          <w:rStyle w:val="CommentReference"/>
        </w:rPr>
        <w:annotationRef/>
      </w:r>
      <w:r>
        <w:t xml:space="preserve">Could you please provide a picture of the apparatus and ideally a cross-section, so that proper depiction will be created during animation. </w:t>
      </w:r>
    </w:p>
  </w:comment>
  <w:comment w:id="13" w:author="Kerry M Dooley" w:date="2017-02-10T18:56:00Z" w:initials="KMD">
    <w:p w14:paraId="5C56794B" w14:textId="73D3C6E3" w:rsidR="002C121A" w:rsidRDefault="002C121A">
      <w:pPr>
        <w:pStyle w:val="CommentText"/>
      </w:pPr>
      <w:r>
        <w:rPr>
          <w:rStyle w:val="CommentReference"/>
        </w:rPr>
        <w:annotationRef/>
      </w:r>
      <w:r>
        <w:t xml:space="preserve">It’s pretty big and difficult to get it all in a single view.  We have put in a 3-D drawing from </w:t>
      </w:r>
      <w:proofErr w:type="spellStart"/>
      <w:r>
        <w:t>AutoCad</w:t>
      </w:r>
      <w:proofErr w:type="spellEnd"/>
      <w:r>
        <w:t xml:space="preserve"> instead.</w:t>
      </w:r>
    </w:p>
  </w:comment>
  <w:comment w:id="14" w:author="Helene Kuhn" w:date="2017-01-18T10:54:00Z" w:initials="HK">
    <w:p w14:paraId="138AD714" w14:textId="545A7C99" w:rsidR="002C121A" w:rsidRDefault="002C121A">
      <w:pPr>
        <w:pStyle w:val="CommentText"/>
      </w:pPr>
      <w:r>
        <w:rPr>
          <w:rStyle w:val="CommentReference"/>
        </w:rPr>
        <w:annotationRef/>
      </w:r>
      <w:r>
        <w:t>Is it possible to obtain pictures/cross sections here as well, it will be great to create an animation comparing these packed beds.</w:t>
      </w:r>
    </w:p>
  </w:comment>
  <w:comment w:id="15" w:author="Kerry M Dooley" w:date="2017-02-10T18:57:00Z" w:initials="KMD">
    <w:p w14:paraId="1E81DE97" w14:textId="63463F96" w:rsidR="002C121A" w:rsidRDefault="002C121A">
      <w:pPr>
        <w:pStyle w:val="CommentText"/>
      </w:pPr>
      <w:r>
        <w:rPr>
          <w:rStyle w:val="CommentReference"/>
        </w:rPr>
        <w:annotationRef/>
      </w:r>
      <w:r>
        <w:t>Sorry, no animations.</w:t>
      </w:r>
    </w:p>
  </w:comment>
  <w:comment w:id="17" w:author="Helene Kuhn" w:date="2017-01-17T16:07:00Z" w:initials="HK">
    <w:p w14:paraId="6AE2789B" w14:textId="6EB3A4BE" w:rsidR="002C121A" w:rsidRDefault="002C121A" w:rsidP="007D2857">
      <w:r>
        <w:rPr>
          <w:rStyle w:val="CommentReference"/>
        </w:rPr>
        <w:annotationRef/>
      </w:r>
      <w:r>
        <w:t xml:space="preserve">I would mention the material it is often made of, such as corrugated sheets made of metal, plastic or wire gauze, creating a honeycomb structure. </w:t>
      </w:r>
    </w:p>
  </w:comment>
  <w:comment w:id="18" w:author="Kerry M Dooley" w:date="2017-02-10T18:58:00Z" w:initials="KMD">
    <w:p w14:paraId="19024BDD" w14:textId="0825261F" w:rsidR="002C121A" w:rsidRDefault="002C121A">
      <w:pPr>
        <w:pStyle w:val="CommentText"/>
      </w:pPr>
      <w:r>
        <w:rPr>
          <w:rStyle w:val="CommentReference"/>
        </w:rPr>
        <w:annotationRef/>
      </w:r>
    </w:p>
  </w:comment>
  <w:comment w:id="19" w:author="Helene Kuhn" w:date="2017-01-17T16:05:00Z" w:initials="HK">
    <w:p w14:paraId="7C3B09D6" w14:textId="0BEBA9EC" w:rsidR="002C121A" w:rsidRDefault="002C121A">
      <w:pPr>
        <w:pStyle w:val="CommentText"/>
      </w:pPr>
      <w:r>
        <w:rPr>
          <w:rStyle w:val="CommentReference"/>
        </w:rPr>
        <w:annotationRef/>
      </w:r>
      <w:r>
        <w:t>Why? I would briefly mention why structured packing has this ability over to dumped packing.</w:t>
      </w:r>
    </w:p>
  </w:comment>
  <w:comment w:id="48" w:author="Helene Kuhn" w:date="2017-01-17T16:10:00Z" w:initials="HK">
    <w:p w14:paraId="274E6017" w14:textId="77777777" w:rsidR="002C121A" w:rsidRDefault="002C121A" w:rsidP="00FB2C8F">
      <w:pPr>
        <w:pStyle w:val="CommentText"/>
      </w:pPr>
      <w:r>
        <w:rPr>
          <w:rStyle w:val="CommentReference"/>
        </w:rPr>
        <w:annotationRef/>
      </w:r>
      <w:r>
        <w:t>This is great to explain the significance of measuring maldistribution in the packed beds and I would put this section into the overview.</w:t>
      </w:r>
    </w:p>
  </w:comment>
  <w:comment w:id="49" w:author="Kerry M Dooley" w:date="2017-02-10T18:22:00Z" w:initials="KMD">
    <w:p w14:paraId="04C90E14" w14:textId="77777777" w:rsidR="002C121A" w:rsidRDefault="002C121A" w:rsidP="00FB2C8F">
      <w:pPr>
        <w:pStyle w:val="CommentText"/>
      </w:pPr>
      <w:r>
        <w:rPr>
          <w:rStyle w:val="CommentReference"/>
        </w:rPr>
        <w:annotationRef/>
      </w:r>
      <w:r>
        <w:t>It’s being moved to overview.</w:t>
      </w:r>
    </w:p>
  </w:comment>
  <w:comment w:id="50" w:author="Helene Kuhn" w:date="2017-01-17T17:41:00Z" w:initials="HK">
    <w:p w14:paraId="57E14884" w14:textId="58AD3A24" w:rsidR="002C121A" w:rsidRDefault="002C121A">
      <w:pPr>
        <w:pStyle w:val="CommentText"/>
      </w:pPr>
      <w:r>
        <w:rPr>
          <w:rStyle w:val="CommentReference"/>
        </w:rPr>
        <w:annotationRef/>
      </w:r>
      <w:r>
        <w:t>Do you have a picture of this?</w:t>
      </w:r>
    </w:p>
  </w:comment>
  <w:comment w:id="51" w:author="Helene Kuhn" w:date="2017-01-18T10:55:00Z" w:initials="HK">
    <w:p w14:paraId="72D68D19" w14:textId="71D0D202" w:rsidR="002C121A" w:rsidRDefault="002C121A">
      <w:pPr>
        <w:pStyle w:val="CommentText"/>
      </w:pPr>
      <w:r>
        <w:rPr>
          <w:rStyle w:val="CommentReference"/>
        </w:rPr>
        <w:annotationRef/>
      </w:r>
      <w:r>
        <w:t xml:space="preserve">Could you indicate in the figure where exactly the </w:t>
      </w:r>
      <w:proofErr w:type="spellStart"/>
      <w:r>
        <w:t>permeameter</w:t>
      </w:r>
      <w:proofErr w:type="spellEnd"/>
      <w:r>
        <w:t xml:space="preserve"> would be connected to measure this?</w:t>
      </w:r>
    </w:p>
  </w:comment>
  <w:comment w:id="52" w:author="Kerry M Dooley" w:date="2017-02-10T18:58:00Z" w:initials="KMD">
    <w:p w14:paraId="143415A8" w14:textId="3479074F" w:rsidR="002C121A" w:rsidRDefault="002C121A">
      <w:pPr>
        <w:pStyle w:val="CommentText"/>
      </w:pPr>
      <w:r>
        <w:rPr>
          <w:rStyle w:val="CommentReference"/>
        </w:rPr>
        <w:annotationRef/>
      </w:r>
      <w:r>
        <w:t>Done</w:t>
      </w:r>
    </w:p>
  </w:comment>
  <w:comment w:id="54" w:author="Helene Kuhn" w:date="2017-01-17T16:16:00Z" w:initials="HK">
    <w:p w14:paraId="5F885B30" w14:textId="7EDE9D31" w:rsidR="002C121A" w:rsidRDefault="002C121A">
      <w:pPr>
        <w:pStyle w:val="CommentText"/>
      </w:pPr>
      <w:r>
        <w:rPr>
          <w:rStyle w:val="CommentReference"/>
        </w:rPr>
        <w:annotationRef/>
      </w:r>
      <w:r>
        <w:t>Where is this valve on the diagram? Could you provide a more descriptive diagram/figure 1 please.</w:t>
      </w:r>
    </w:p>
  </w:comment>
  <w:comment w:id="55" w:author="Kerry M Dooley" w:date="2017-02-10T18:59:00Z" w:initials="KMD">
    <w:p w14:paraId="221A3D7D" w14:textId="51A1B87B" w:rsidR="002C121A" w:rsidRDefault="002C121A">
      <w:pPr>
        <w:pStyle w:val="CommentText"/>
      </w:pPr>
      <w:r>
        <w:rPr>
          <w:rStyle w:val="CommentReference"/>
        </w:rPr>
        <w:annotationRef/>
      </w:r>
      <w:r>
        <w:t>It is labeled now in Fig. 1.</w:t>
      </w:r>
    </w:p>
  </w:comment>
  <w:comment w:id="59" w:author="Helene Kuhn" w:date="2017-01-17T16:32:00Z" w:initials="HK">
    <w:p w14:paraId="102BFD7E" w14:textId="5E7C9502" w:rsidR="002C121A" w:rsidRDefault="002C121A">
      <w:pPr>
        <w:pStyle w:val="CommentText"/>
      </w:pPr>
      <w:r>
        <w:rPr>
          <w:rStyle w:val="CommentReference"/>
        </w:rPr>
        <w:annotationRef/>
      </w:r>
      <w:r>
        <w:t>Is this dumped packing or structured packing?</w:t>
      </w:r>
    </w:p>
  </w:comment>
  <w:comment w:id="64" w:author="Helene Kuhn" w:date="2017-01-18T10:55:00Z" w:initials="HK">
    <w:p w14:paraId="6C6D52CD" w14:textId="1BD18E9A" w:rsidR="002C121A" w:rsidRDefault="002C121A">
      <w:pPr>
        <w:pStyle w:val="CommentText"/>
      </w:pPr>
      <w:r>
        <w:rPr>
          <w:rStyle w:val="CommentReference"/>
        </w:rPr>
        <w:annotationRef/>
      </w:r>
      <w:r>
        <w:t>DP = differential pressure, please write out abbreviations for the first time.</w:t>
      </w:r>
    </w:p>
  </w:comment>
  <w:comment w:id="86" w:author="Helene Kuhn" w:date="2017-01-18T10:54:00Z" w:initials="HK">
    <w:p w14:paraId="76CB3F2C" w14:textId="77777777" w:rsidR="002C121A" w:rsidRDefault="002C121A" w:rsidP="00FC3E6E">
      <w:pPr>
        <w:pStyle w:val="CommentText"/>
      </w:pPr>
      <w:r>
        <w:rPr>
          <w:rStyle w:val="CommentReference"/>
        </w:rPr>
        <w:annotationRef/>
      </w:r>
      <w:r>
        <w:t xml:space="preserve">I would shorten this paragraph a little and introduce the majority in the principle section in order to make for a nicer flow of and easier scriptwriting using animations. </w:t>
      </w:r>
    </w:p>
  </w:comment>
  <w:comment w:id="87" w:author="Kerry M Dooley" w:date="2017-02-10T18:56:00Z" w:initials="KMD">
    <w:p w14:paraId="6E4367C8" w14:textId="77777777" w:rsidR="002C121A" w:rsidRDefault="002C121A" w:rsidP="00FC3E6E">
      <w:pPr>
        <w:pStyle w:val="CommentText"/>
      </w:pPr>
      <w:r>
        <w:rPr>
          <w:rStyle w:val="CommentReference"/>
        </w:rPr>
        <w:annotationRef/>
      </w:r>
      <w:proofErr w:type="gramStart"/>
      <w:r>
        <w:t>done</w:t>
      </w:r>
      <w:proofErr w:type="gramEnd"/>
    </w:p>
  </w:comment>
  <w:comment w:id="89" w:author="Helene Kuhn" w:date="2017-01-18T10:54:00Z" w:initials="HK">
    <w:p w14:paraId="2AF14AAF" w14:textId="77777777" w:rsidR="002C121A" w:rsidRDefault="002C121A" w:rsidP="00FC3E6E">
      <w:pPr>
        <w:pStyle w:val="CommentText"/>
      </w:pPr>
      <w:r>
        <w:rPr>
          <w:rStyle w:val="CommentReference"/>
        </w:rPr>
        <w:annotationRef/>
      </w:r>
      <w:r>
        <w:t xml:space="preserve">Could you please provide a picture of the apparatus and ideally a cross-section, so that proper depiction will be created during animation. </w:t>
      </w:r>
    </w:p>
  </w:comment>
  <w:comment w:id="90" w:author="Kerry M Dooley" w:date="2017-02-10T18:56:00Z" w:initials="KMD">
    <w:p w14:paraId="05CAEC20" w14:textId="77777777" w:rsidR="002C121A" w:rsidRDefault="002C121A" w:rsidP="00FC3E6E">
      <w:pPr>
        <w:pStyle w:val="CommentText"/>
      </w:pPr>
      <w:r>
        <w:rPr>
          <w:rStyle w:val="CommentReference"/>
        </w:rPr>
        <w:annotationRef/>
      </w:r>
      <w:r>
        <w:t xml:space="preserve">It’s pretty big and difficult to get it all in a single view.  We have put in a 3-D drawing from </w:t>
      </w:r>
      <w:proofErr w:type="spellStart"/>
      <w:r>
        <w:t>AutoCad</w:t>
      </w:r>
      <w:proofErr w:type="spellEnd"/>
      <w:r>
        <w:t xml:space="preserve"> instead.</w:t>
      </w:r>
    </w:p>
  </w:comment>
  <w:comment w:id="93" w:author="Helene Kuhn" w:date="2017-01-18T10:54:00Z" w:initials="HK">
    <w:p w14:paraId="54D14537" w14:textId="77777777" w:rsidR="002C121A" w:rsidRDefault="002C121A" w:rsidP="00FC3E6E">
      <w:pPr>
        <w:pStyle w:val="CommentText"/>
      </w:pPr>
      <w:r>
        <w:rPr>
          <w:rStyle w:val="CommentReference"/>
        </w:rPr>
        <w:annotationRef/>
      </w:r>
      <w:r>
        <w:t>Is it possible to obtain pictures/cross sections here as well, it will be great to create an animation comparing these packed beds.</w:t>
      </w:r>
    </w:p>
  </w:comment>
  <w:comment w:id="94" w:author="Kerry M Dooley" w:date="2017-02-10T18:57:00Z" w:initials="KMD">
    <w:p w14:paraId="7B5934A8" w14:textId="77777777" w:rsidR="002C121A" w:rsidRDefault="002C121A" w:rsidP="00FC3E6E">
      <w:pPr>
        <w:pStyle w:val="CommentText"/>
      </w:pPr>
      <w:r>
        <w:rPr>
          <w:rStyle w:val="CommentReference"/>
        </w:rPr>
        <w:annotationRef/>
      </w:r>
      <w:r>
        <w:t>Sorry, no animations.</w:t>
      </w:r>
    </w:p>
  </w:comment>
  <w:comment w:id="99" w:author="Helene Kuhn" w:date="2017-01-17T16:07:00Z" w:initials="HK">
    <w:p w14:paraId="2845FD87" w14:textId="77777777" w:rsidR="002C121A" w:rsidRDefault="002C121A" w:rsidP="00FC3E6E">
      <w:r>
        <w:rPr>
          <w:rStyle w:val="CommentReference"/>
        </w:rPr>
        <w:annotationRef/>
      </w:r>
      <w:r>
        <w:t xml:space="preserve">I would mention the material it is often made of, such as corrugated sheets made of metal, plastic or wire gauze, creating a honeycomb structure. </w:t>
      </w:r>
    </w:p>
  </w:comment>
  <w:comment w:id="100" w:author="Kerry M Dooley" w:date="2017-02-10T18:58:00Z" w:initials="KMD">
    <w:p w14:paraId="201BFE7C" w14:textId="059362B6" w:rsidR="002C121A" w:rsidRDefault="002C121A" w:rsidP="00FC3E6E">
      <w:pPr>
        <w:pStyle w:val="CommentText"/>
      </w:pPr>
      <w:r>
        <w:rPr>
          <w:rStyle w:val="CommentReference"/>
        </w:rPr>
        <w:annotationRef/>
      </w:r>
      <w:r>
        <w:t>Nowadays they can be made out of almost any common metal or plastic.</w:t>
      </w:r>
    </w:p>
  </w:comment>
  <w:comment w:id="103" w:author="Helene Kuhn" w:date="2017-01-17T16:05:00Z" w:initials="HK">
    <w:p w14:paraId="6CFE97BD" w14:textId="77777777" w:rsidR="002C121A" w:rsidRDefault="002C121A" w:rsidP="00FC3E6E">
      <w:pPr>
        <w:pStyle w:val="CommentText"/>
      </w:pPr>
      <w:r>
        <w:rPr>
          <w:rStyle w:val="CommentReference"/>
        </w:rPr>
        <w:annotationRef/>
      </w:r>
      <w:r>
        <w:t>Why? I would briefly mention why structured packing has this ability over to dumped packing.</w:t>
      </w:r>
    </w:p>
  </w:comment>
  <w:comment w:id="111" w:author="Helene Kuhn" w:date="2017-01-17T16:45:00Z" w:initials="HK">
    <w:p w14:paraId="7D2688C4" w14:textId="58556460" w:rsidR="002C121A" w:rsidRDefault="002C121A">
      <w:pPr>
        <w:pStyle w:val="CommentText"/>
      </w:pPr>
      <w:r>
        <w:rPr>
          <w:rStyle w:val="CommentReference"/>
        </w:rPr>
        <w:annotationRef/>
      </w:r>
      <w:proofErr w:type="gramStart"/>
      <w:r>
        <w:t>aka</w:t>
      </w:r>
      <w:proofErr w:type="gramEnd"/>
      <w:r>
        <w:t xml:space="preserve"> sample?</w:t>
      </w:r>
    </w:p>
  </w:comment>
  <w:comment w:id="114" w:author="Helene Kuhn" w:date="2017-01-17T16:46:00Z" w:initials="HK">
    <w:p w14:paraId="430E8655" w14:textId="1F02FADD" w:rsidR="002C121A" w:rsidRDefault="002C121A">
      <w:pPr>
        <w:pStyle w:val="CommentText"/>
      </w:pPr>
      <w:r>
        <w:rPr>
          <w:rStyle w:val="CommentReference"/>
        </w:rPr>
        <w:annotationRef/>
      </w:r>
      <w:r>
        <w:t>What exactly does it mean? No mixing? What are perfect plug flow conditions?</w:t>
      </w:r>
    </w:p>
  </w:comment>
  <w:comment w:id="117" w:author="Helene Kuhn" w:date="2017-01-17T16:44:00Z" w:initials="HK">
    <w:p w14:paraId="7A65D980" w14:textId="5A483979" w:rsidR="002C121A" w:rsidRDefault="002C121A">
      <w:pPr>
        <w:pStyle w:val="CommentText"/>
      </w:pPr>
      <w:r>
        <w:rPr>
          <w:rStyle w:val="CommentReference"/>
        </w:rPr>
        <w:annotationRef/>
      </w:r>
      <w:r>
        <w:t>Briefly explain.</w:t>
      </w:r>
    </w:p>
  </w:comment>
  <w:comment w:id="121" w:author="Helene Kuhn" w:date="2017-01-17T16:44:00Z" w:initials="HK">
    <w:p w14:paraId="1FD1AF26" w14:textId="0E30B1ED" w:rsidR="002C121A" w:rsidRDefault="002C121A">
      <w:pPr>
        <w:pStyle w:val="CommentText"/>
      </w:pPr>
      <w:r>
        <w:rPr>
          <w:rStyle w:val="CommentReference"/>
        </w:rPr>
        <w:annotationRef/>
      </w:r>
      <w:r>
        <w:t>Stands for?</w:t>
      </w:r>
    </w:p>
  </w:comment>
  <w:comment w:id="128" w:author="Helene Kuhn" w:date="2017-01-17T16:47:00Z" w:initials="HK">
    <w:p w14:paraId="505EAD20" w14:textId="2FE49F06" w:rsidR="002C121A" w:rsidRDefault="002C121A">
      <w:pPr>
        <w:pStyle w:val="CommentText"/>
      </w:pPr>
      <w:r>
        <w:rPr>
          <w:rStyle w:val="CommentReference"/>
        </w:rPr>
        <w:annotationRef/>
      </w:r>
      <w:r>
        <w:t xml:space="preserve">Please elaborate on this. Meaning it will be mixed, adsorbed? </w:t>
      </w:r>
    </w:p>
  </w:comment>
  <w:comment w:id="129" w:author="Kerry M Dooley" w:date="2017-02-10T19:17:00Z" w:initials="KMD">
    <w:p w14:paraId="2F13B754" w14:textId="5C457811" w:rsidR="002C121A" w:rsidRDefault="002C121A">
      <w:pPr>
        <w:pStyle w:val="CommentText"/>
      </w:pPr>
      <w:r>
        <w:rPr>
          <w:rStyle w:val="CommentReference"/>
        </w:rPr>
        <w:annotationRef/>
      </w:r>
      <w:r>
        <w:t>There are many mechanisms of dispersion.  Best to get to this later.</w:t>
      </w:r>
    </w:p>
  </w:comment>
  <w:comment w:id="136" w:author="Helene Kuhn" w:date="2017-01-17T16:50:00Z" w:initials="HK">
    <w:p w14:paraId="43139DF8" w14:textId="60C9E1C4" w:rsidR="002C121A" w:rsidRDefault="002C121A">
      <w:pPr>
        <w:pStyle w:val="CommentText"/>
      </w:pPr>
      <w:r>
        <w:rPr>
          <w:rStyle w:val="CommentReference"/>
        </w:rPr>
        <w:annotationRef/>
      </w:r>
      <w:r>
        <w:t xml:space="preserve"> And consequently the worse the separation process?</w:t>
      </w:r>
    </w:p>
  </w:comment>
  <w:comment w:id="139" w:author="Helene Kuhn" w:date="2017-01-17T16:51:00Z" w:initials="HK">
    <w:p w14:paraId="2A43C907" w14:textId="162B4433" w:rsidR="002C121A" w:rsidRDefault="002C121A">
      <w:pPr>
        <w:pStyle w:val="CommentText"/>
      </w:pPr>
      <w:r>
        <w:rPr>
          <w:rStyle w:val="CommentReference"/>
        </w:rPr>
        <w:annotationRef/>
      </w:r>
      <w:r>
        <w:t xml:space="preserve">Please write out the first </w:t>
      </w:r>
      <w:proofErr w:type="gramStart"/>
      <w:r>
        <w:t>time :</w:t>
      </w:r>
      <w:proofErr w:type="gramEnd"/>
      <w:r>
        <w:t xml:space="preserve"> RTD = Residence time distribution</w:t>
      </w:r>
    </w:p>
  </w:comment>
  <w:comment w:id="142" w:author="Helene Kuhn" w:date="2017-01-17T16:56:00Z" w:initials="HK">
    <w:p w14:paraId="340CD6EA" w14:textId="5D1EA91C" w:rsidR="002C121A" w:rsidRDefault="002C121A">
      <w:pPr>
        <w:pStyle w:val="CommentText"/>
      </w:pPr>
      <w:r>
        <w:rPr>
          <w:rStyle w:val="CommentReference"/>
        </w:rPr>
        <w:annotationRef/>
      </w:r>
      <w:r>
        <w:t>Can you briefly explain the relationship.</w:t>
      </w:r>
    </w:p>
  </w:comment>
  <w:comment w:id="150" w:author="Helene Kuhn" w:date="2017-01-17T17:02:00Z" w:initials="HK">
    <w:p w14:paraId="166F4E3F" w14:textId="2A63E030" w:rsidR="002C121A" w:rsidRDefault="002C121A">
      <w:pPr>
        <w:pStyle w:val="CommentText"/>
      </w:pPr>
      <w:r>
        <w:rPr>
          <w:rStyle w:val="CommentReference"/>
        </w:rPr>
        <w:annotationRef/>
      </w:r>
      <w:r>
        <w:t>How is this different to RTD? What does external mean in this case?</w:t>
      </w:r>
    </w:p>
  </w:comment>
  <w:comment w:id="164" w:author="Helene Kuhn" w:date="2017-01-17T17:01:00Z" w:initials="HK">
    <w:p w14:paraId="10F2E0AC" w14:textId="42FD9CA5" w:rsidR="002C121A" w:rsidRDefault="002C121A">
      <w:pPr>
        <w:pStyle w:val="CommentText"/>
      </w:pPr>
      <w:r>
        <w:rPr>
          <w:rStyle w:val="CommentReference"/>
        </w:rPr>
        <w:annotationRef/>
      </w:r>
      <w:r>
        <w:t xml:space="preserve">Briefly explain the relationship in order for an easier scriptwriting. If we understand what is dependent on what or influenced it will be easier to animate /explain these equations. </w:t>
      </w:r>
    </w:p>
  </w:comment>
  <w:comment w:id="167" w:author="Helene Kuhn" w:date="2017-01-17T16:58:00Z" w:initials="HK">
    <w:p w14:paraId="19A6FFFC" w14:textId="07883F59" w:rsidR="002C121A" w:rsidRDefault="002C121A">
      <w:pPr>
        <w:pStyle w:val="CommentText"/>
      </w:pPr>
      <w:r>
        <w:rPr>
          <w:rStyle w:val="CommentReference"/>
        </w:rPr>
        <w:annotationRef/>
      </w:r>
      <w:r>
        <w:t>Please avoid using “we”</w:t>
      </w:r>
    </w:p>
  </w:comment>
  <w:comment w:id="178" w:author="Helene Kuhn" w:date="2017-01-18T10:57:00Z" w:initials="HK">
    <w:p w14:paraId="521F0A7A" w14:textId="4E1A7F67" w:rsidR="002C121A" w:rsidRDefault="002C121A">
      <w:pPr>
        <w:pStyle w:val="CommentText"/>
      </w:pPr>
      <w:r>
        <w:rPr>
          <w:rStyle w:val="CommentReference"/>
        </w:rPr>
        <w:annotationRef/>
      </w:r>
      <w:r>
        <w:t>Could you provide the units, as reviewer/scriptwriter might be unfamiliar with the equations and variables.</w:t>
      </w:r>
    </w:p>
  </w:comment>
  <w:comment w:id="179" w:author="Kerry M Dooley" w:date="2017-02-10T19:26:00Z" w:initials="KMD">
    <w:p w14:paraId="2D55ACC6" w14:textId="34D97CFC" w:rsidR="002C121A" w:rsidRDefault="002C121A">
      <w:pPr>
        <w:pStyle w:val="CommentText"/>
      </w:pPr>
      <w:r>
        <w:rPr>
          <w:rStyle w:val="CommentReference"/>
        </w:rPr>
        <w:annotationRef/>
      </w:r>
      <w:r>
        <w:t>That is the unit.</w:t>
      </w:r>
    </w:p>
  </w:comment>
  <w:comment w:id="180" w:author="Helene Kuhn" w:date="2017-01-17T17:09:00Z" w:initials="HK">
    <w:p w14:paraId="29FF75FC" w14:textId="485E01B0" w:rsidR="000139BE" w:rsidRDefault="002C121A">
      <w:pPr>
        <w:pStyle w:val="CommentText"/>
      </w:pPr>
      <w:r>
        <w:rPr>
          <w:rStyle w:val="CommentReference"/>
        </w:rPr>
        <w:annotationRef/>
      </w:r>
      <w:r>
        <w:t>When and why, what is the benefit of the one vs. the other?</w:t>
      </w:r>
    </w:p>
  </w:comment>
  <w:comment w:id="181" w:author="Kerry" w:date="2017-02-19T19:20:00Z" w:initials="K">
    <w:p w14:paraId="43AE137B" w14:textId="6397E5E1" w:rsidR="000139BE" w:rsidRDefault="000139BE">
      <w:pPr>
        <w:pStyle w:val="CommentText"/>
      </w:pPr>
      <w:r>
        <w:rPr>
          <w:rStyle w:val="CommentReference"/>
        </w:rPr>
        <w:annotationRef/>
      </w:r>
      <w:r>
        <w:t>There is no major benefit.  The dimensionless curve immediately shows the center of mass (</w:t>
      </w:r>
      <w:r>
        <w:sym w:font="Symbol" w:char="F074"/>
      </w:r>
      <w:r>
        <w:t>= 1).</w:t>
      </w:r>
    </w:p>
  </w:comment>
  <w:comment w:id="184" w:author="Helene Kuhn" w:date="2017-01-17T17:13:00Z" w:initials="HK">
    <w:p w14:paraId="0EFC03C8" w14:textId="2747482A" w:rsidR="002C121A" w:rsidRDefault="002C121A">
      <w:pPr>
        <w:pStyle w:val="CommentText"/>
      </w:pPr>
      <w:r>
        <w:rPr>
          <w:rStyle w:val="CommentReference"/>
        </w:rPr>
        <w:annotationRef/>
      </w:r>
      <w:r>
        <w:t>How do I do this?</w:t>
      </w:r>
    </w:p>
  </w:comment>
  <w:comment w:id="208" w:author="Helene Kuhn" w:date="2017-01-17T17:14:00Z" w:initials="HK">
    <w:p w14:paraId="4C120325" w14:textId="6D1A3F1B" w:rsidR="002C121A" w:rsidRDefault="002C121A">
      <w:pPr>
        <w:pStyle w:val="CommentText"/>
      </w:pPr>
      <w:r>
        <w:rPr>
          <w:rStyle w:val="CommentReference"/>
        </w:rPr>
        <w:annotationRef/>
      </w:r>
      <w:r>
        <w:t>Is this number given somewhere? Where is it coming from?</w:t>
      </w:r>
    </w:p>
  </w:comment>
  <w:comment w:id="209" w:author="Kerry M Dooley" w:date="2017-02-10T19:28:00Z" w:initials="KMD">
    <w:p w14:paraId="078CE2DA" w14:textId="43E61DBF" w:rsidR="002C121A" w:rsidRDefault="002C121A">
      <w:pPr>
        <w:pStyle w:val="CommentText"/>
      </w:pPr>
      <w:r>
        <w:rPr>
          <w:rStyle w:val="CommentReference"/>
        </w:rPr>
        <w:annotationRef/>
      </w:r>
      <w:r>
        <w:t>It’s not a single #, it’s a calculation.  Anyone doing a fluids experiment has been exposed to the concept and in particular the equation for Re</w:t>
      </w:r>
      <w:r w:rsidRPr="00081188">
        <w:rPr>
          <w:vertAlign w:val="subscript"/>
        </w:rPr>
        <w:t>p</w:t>
      </w:r>
      <w:r>
        <w:t>.  For one thing, it’s always introduced in conjunction with the Ergun equation.</w:t>
      </w:r>
    </w:p>
  </w:comment>
  <w:comment w:id="210" w:author="Helene Kuhn" w:date="2017-01-17T17:14:00Z" w:initials="HK">
    <w:p w14:paraId="74A82C0D" w14:textId="6F312980" w:rsidR="002C121A" w:rsidRDefault="002C121A">
      <w:pPr>
        <w:pStyle w:val="CommentText"/>
      </w:pPr>
      <w:r>
        <w:rPr>
          <w:rStyle w:val="CommentReference"/>
        </w:rPr>
        <w:annotationRef/>
      </w:r>
      <w:r>
        <w:t>What is the comparison? What are greater values?</w:t>
      </w:r>
    </w:p>
  </w:comment>
  <w:comment w:id="214" w:author="Helene Kuhn" w:date="2017-01-17T17:16:00Z" w:initials="HK">
    <w:p w14:paraId="75CDC36B" w14:textId="2640C434" w:rsidR="002C121A" w:rsidRDefault="002C121A">
      <w:pPr>
        <w:pStyle w:val="CommentText"/>
      </w:pPr>
      <w:r>
        <w:rPr>
          <w:rStyle w:val="CommentReference"/>
        </w:rPr>
        <w:annotationRef/>
      </w:r>
      <w:r>
        <w:t>What is an early peak or a long tail?</w:t>
      </w:r>
    </w:p>
  </w:comment>
  <w:comment w:id="228" w:author="Helene Kuhn" w:date="2017-01-17T17:19:00Z" w:initials="HK">
    <w:p w14:paraId="170E1D55" w14:textId="246A7704" w:rsidR="002C121A" w:rsidRDefault="002C121A">
      <w:pPr>
        <w:pStyle w:val="CommentText"/>
      </w:pPr>
      <w:r>
        <w:rPr>
          <w:rStyle w:val="CommentReference"/>
        </w:rPr>
        <w:annotationRef/>
      </w:r>
      <w:r>
        <w:t>What is U</w:t>
      </w:r>
      <w:r w:rsidRPr="00592035">
        <w:rPr>
          <w:vertAlign w:val="subscript"/>
        </w:rPr>
        <w:t>L</w:t>
      </w:r>
      <w:r>
        <w:t>, U</w:t>
      </w:r>
      <w:r w:rsidRPr="00592035">
        <w:rPr>
          <w:vertAlign w:val="subscript"/>
        </w:rPr>
        <w:t>G</w:t>
      </w:r>
      <w:r>
        <w:t xml:space="preserve"> and </w:t>
      </w:r>
      <w:proofErr w:type="spellStart"/>
      <w:r>
        <w:t>U</w:t>
      </w:r>
      <w:r w:rsidRPr="00592035">
        <w:rPr>
          <w:vertAlign w:val="subscript"/>
        </w:rPr>
        <w:t>tp</w:t>
      </w:r>
      <w:proofErr w:type="spellEnd"/>
      <w:r>
        <w:t>?</w:t>
      </w:r>
    </w:p>
  </w:comment>
  <w:comment w:id="229" w:author="Jaren Lee" w:date="2017-02-07T10:48:00Z" w:initials="JL">
    <w:p w14:paraId="44692513" w14:textId="7DBF7BE7" w:rsidR="002C121A" w:rsidRDefault="002C121A">
      <w:pPr>
        <w:pStyle w:val="CommentText"/>
      </w:pPr>
      <w:r>
        <w:rPr>
          <w:rStyle w:val="CommentReference"/>
        </w:rPr>
        <w:annotationRef/>
      </w:r>
      <w:r>
        <w:t>Put this as equation.</w:t>
      </w:r>
    </w:p>
  </w:comment>
  <w:comment w:id="240" w:author="Helene Kuhn" w:date="2017-01-17T17:25:00Z" w:initials="HK">
    <w:p w14:paraId="086048B7" w14:textId="50279C44" w:rsidR="002C121A" w:rsidRDefault="002C121A">
      <w:pPr>
        <w:pStyle w:val="CommentText"/>
      </w:pPr>
      <w:r>
        <w:rPr>
          <w:rStyle w:val="CommentReference"/>
        </w:rPr>
        <w:annotationRef/>
      </w:r>
      <w:r>
        <w:t>What is quality?</w:t>
      </w:r>
    </w:p>
  </w:comment>
  <w:comment w:id="219" w:author="Helene Kuhn" w:date="2017-01-17T17:24:00Z" w:initials="HK">
    <w:p w14:paraId="445A782D" w14:textId="1359ACDF" w:rsidR="002C121A" w:rsidRDefault="002C121A">
      <w:pPr>
        <w:pStyle w:val="CommentText"/>
      </w:pPr>
      <w:r>
        <w:rPr>
          <w:rStyle w:val="CommentReference"/>
        </w:rPr>
        <w:annotationRef/>
      </w:r>
      <w:r>
        <w:t>This is not very clear. The relationship is unclear, the variables not all defined, how does velocity and viscosity belong together? What is the difference between homogenous and stratified flow? Which model is better and why especially for the two-phase system?</w:t>
      </w:r>
    </w:p>
  </w:comment>
  <w:comment w:id="259" w:author="Helene Kuhn" w:date="2017-01-17T17:28:00Z" w:initials="HK">
    <w:p w14:paraId="356BB25E" w14:textId="363D4745" w:rsidR="002C121A" w:rsidRDefault="002C121A">
      <w:pPr>
        <w:pStyle w:val="CommentText"/>
      </w:pPr>
      <w:r>
        <w:rPr>
          <w:rStyle w:val="CommentReference"/>
        </w:rPr>
        <w:annotationRef/>
      </w:r>
      <w:r>
        <w:t>Can this be more explained in the relationship and how one affects the other?</w:t>
      </w:r>
    </w:p>
  </w:comment>
  <w:comment w:id="274" w:author="Helene Kuhn" w:date="2017-01-17T17:37:00Z" w:initials="HK">
    <w:p w14:paraId="1A95ED9B" w14:textId="2F91B922" w:rsidR="002C121A" w:rsidRDefault="002C121A">
      <w:pPr>
        <w:pStyle w:val="CommentText"/>
      </w:pPr>
      <w:r>
        <w:rPr>
          <w:rStyle w:val="CommentReference"/>
        </w:rPr>
        <w:annotationRef/>
      </w:r>
      <w:r>
        <w:t>Please avoid using trademarks, if possible describe purpose of the software/machine.</w:t>
      </w:r>
    </w:p>
  </w:comment>
  <w:comment w:id="277" w:author="Helene Kuhn" w:date="2017-01-17T17:43:00Z" w:initials="HK">
    <w:p w14:paraId="2F1638AB" w14:textId="5542A5E6" w:rsidR="002C121A" w:rsidRDefault="002C121A">
      <w:pPr>
        <w:pStyle w:val="CommentText"/>
      </w:pPr>
      <w:r>
        <w:rPr>
          <w:rStyle w:val="CommentReference"/>
        </w:rPr>
        <w:annotationRef/>
      </w:r>
      <w:r>
        <w:t>Why bed #4 or #5 and not the other ones? What are typical values for a good water flow?</w:t>
      </w:r>
    </w:p>
  </w:comment>
  <w:comment w:id="278" w:author="Kerry M Dooley" w:date="2017-02-10T19:47:00Z" w:initials="KMD">
    <w:p w14:paraId="281883E3" w14:textId="07CF25C6" w:rsidR="002C121A" w:rsidRDefault="002C121A">
      <w:pPr>
        <w:pStyle w:val="CommentText"/>
      </w:pPr>
      <w:r>
        <w:rPr>
          <w:rStyle w:val="CommentReference"/>
        </w:rPr>
        <w:annotationRef/>
      </w:r>
      <w:r>
        <w:t>The normal assignment for this lab is 2, 3, 4, 5.  They would only have time to do 2 beds for the video.  Bed 5 is the only one set up for 2-phase flow.  Bed 4 gives more interesting behavior than the other 2.</w:t>
      </w:r>
    </w:p>
  </w:comment>
  <w:comment w:id="287" w:author="Helene Kuhn" w:date="2017-01-17T17:45:00Z" w:initials="HK">
    <w:p w14:paraId="78E34DB4" w14:textId="54370CFC" w:rsidR="002C121A" w:rsidRDefault="002C121A">
      <w:pPr>
        <w:pStyle w:val="CommentText"/>
      </w:pPr>
      <w:r>
        <w:rPr>
          <w:rStyle w:val="CommentReference"/>
        </w:rPr>
        <w:annotationRef/>
      </w:r>
      <w:r>
        <w:t>Provide some information in order to enable scriptwriting. What would the person enact? Which buttons to push? What are the signs that communication between the apparatuses was established?</w:t>
      </w:r>
    </w:p>
  </w:comment>
  <w:comment w:id="289" w:author="Helene Kuhn" w:date="2017-01-17T17:42:00Z" w:initials="HK">
    <w:p w14:paraId="089C556B" w14:textId="32778AD7" w:rsidR="002C121A" w:rsidRDefault="002C121A">
      <w:pPr>
        <w:pStyle w:val="CommentText"/>
      </w:pPr>
      <w:r>
        <w:rPr>
          <w:rStyle w:val="CommentReference"/>
        </w:rPr>
        <w:annotationRef/>
      </w:r>
      <w:r>
        <w:t>How is this done?</w:t>
      </w:r>
    </w:p>
  </w:comment>
  <w:comment w:id="300" w:author="Helene Kuhn" w:date="2017-01-17T17:46:00Z" w:initials="HK">
    <w:p w14:paraId="5EFA0992" w14:textId="0EE41F2E" w:rsidR="002C121A" w:rsidRDefault="002C121A">
      <w:pPr>
        <w:pStyle w:val="CommentText"/>
      </w:pPr>
      <w:r>
        <w:rPr>
          <w:rStyle w:val="CommentReference"/>
        </w:rPr>
        <w:annotationRef/>
      </w:r>
      <w:r>
        <w:t>Which bottles? What are they used for? How large? Glass or plastic bottles?</w:t>
      </w:r>
    </w:p>
  </w:comment>
  <w:comment w:id="304" w:author="Helene Kuhn" w:date="2017-01-17T17:53:00Z" w:initials="HK">
    <w:p w14:paraId="7A7FC76D" w14:textId="3D6EC5E8" w:rsidR="002C121A" w:rsidRDefault="002C121A">
      <w:pPr>
        <w:pStyle w:val="CommentText"/>
      </w:pPr>
      <w:r>
        <w:rPr>
          <w:rStyle w:val="CommentReference"/>
        </w:rPr>
        <w:annotationRef/>
      </w:r>
      <w:r>
        <w:t xml:space="preserve">How often? How many samples are taken? </w:t>
      </w:r>
    </w:p>
  </w:comment>
  <w:comment w:id="316" w:author="Helene Kuhn" w:date="2017-01-17T17:51:00Z" w:initials="HK">
    <w:p w14:paraId="334E2305" w14:textId="147D4D09" w:rsidR="002C121A" w:rsidRDefault="002C121A">
      <w:pPr>
        <w:pStyle w:val="CommentText"/>
      </w:pPr>
      <w:r>
        <w:rPr>
          <w:rStyle w:val="CommentReference"/>
        </w:rPr>
        <w:annotationRef/>
      </w:r>
      <w:r>
        <w:t>What is the probe?</w:t>
      </w:r>
    </w:p>
  </w:comment>
  <w:comment w:id="325" w:author="Helene Kuhn" w:date="2017-01-17T17:53:00Z" w:initials="HK">
    <w:p w14:paraId="5DAB27A0" w14:textId="0115F31C" w:rsidR="002C121A" w:rsidRDefault="002C121A">
      <w:pPr>
        <w:pStyle w:val="CommentText"/>
      </w:pPr>
      <w:r>
        <w:rPr>
          <w:rStyle w:val="CommentReference"/>
        </w:rPr>
        <w:annotationRef/>
      </w:r>
      <w:r>
        <w:t>Sample? The tracer? How much? What is the dye?</w:t>
      </w:r>
    </w:p>
  </w:comment>
  <w:comment w:id="344" w:author="Helene Kuhn" w:date="2017-01-17T17:55:00Z" w:initials="HK">
    <w:p w14:paraId="421C3471" w14:textId="23364FFB" w:rsidR="002C121A" w:rsidRDefault="002C121A">
      <w:pPr>
        <w:pStyle w:val="CommentText"/>
      </w:pPr>
      <w:r>
        <w:rPr>
          <w:rStyle w:val="CommentReference"/>
        </w:rPr>
        <w:annotationRef/>
      </w:r>
      <w:r>
        <w:t>From where?</w:t>
      </w:r>
    </w:p>
  </w:comment>
  <w:comment w:id="345" w:author="Kerry" w:date="2017-02-19T19:25:00Z" w:initials="K">
    <w:p w14:paraId="01D1126D" w14:textId="5B3FB963" w:rsidR="000139BE" w:rsidRDefault="000139BE">
      <w:pPr>
        <w:pStyle w:val="CommentText"/>
      </w:pPr>
      <w:r>
        <w:rPr>
          <w:rStyle w:val="CommentReference"/>
        </w:rPr>
        <w:annotationRef/>
      </w:r>
      <w:r>
        <w:t>It’s a simple screw mechanism.</w:t>
      </w:r>
    </w:p>
  </w:comment>
  <w:comment w:id="354" w:author="Helene Kuhn" w:date="2017-01-17T17:56:00Z" w:initials="HK">
    <w:p w14:paraId="26010573" w14:textId="1AEAEA6F" w:rsidR="002C121A" w:rsidRDefault="002C121A">
      <w:pPr>
        <w:pStyle w:val="CommentText"/>
      </w:pPr>
      <w:r>
        <w:rPr>
          <w:rStyle w:val="CommentReference"/>
        </w:rPr>
        <w:annotationRef/>
      </w:r>
      <w:r>
        <w:t>Which chamber? The injection chamber?</w:t>
      </w:r>
    </w:p>
  </w:comment>
  <w:comment w:id="357" w:author="Helene Kuhn" w:date="2017-01-18T10:59:00Z" w:initials="HK">
    <w:p w14:paraId="41306297" w14:textId="4CF4786E" w:rsidR="002C121A" w:rsidRDefault="002C121A">
      <w:pPr>
        <w:pStyle w:val="CommentText"/>
      </w:pPr>
      <w:r>
        <w:rPr>
          <w:rStyle w:val="CommentReference"/>
        </w:rPr>
        <w:annotationRef/>
      </w:r>
      <w:r>
        <w:t>How do I know it completely exited it?</w:t>
      </w:r>
    </w:p>
  </w:comment>
  <w:comment w:id="367" w:author="Helene Kuhn" w:date="2017-01-17T17:57:00Z" w:initials="HK">
    <w:p w14:paraId="095B91B7" w14:textId="7AE4D071" w:rsidR="002C121A" w:rsidRDefault="002C121A">
      <w:pPr>
        <w:pStyle w:val="CommentText"/>
      </w:pPr>
      <w:r>
        <w:rPr>
          <w:rStyle w:val="CommentReference"/>
        </w:rPr>
        <w:annotationRef/>
      </w:r>
      <w:r>
        <w:t xml:space="preserve">Where are the UV/Vis readings taken? </w:t>
      </w:r>
    </w:p>
  </w:comment>
  <w:comment w:id="370" w:author="Helene Kuhn" w:date="2017-01-17T18:04:00Z" w:initials="HK">
    <w:p w14:paraId="5350F3BE" w14:textId="46135A61" w:rsidR="002C121A" w:rsidRDefault="002C121A">
      <w:pPr>
        <w:pStyle w:val="CommentText"/>
      </w:pPr>
      <w:r>
        <w:rPr>
          <w:rStyle w:val="CommentReference"/>
        </w:rPr>
        <w:annotationRef/>
      </w:r>
      <w:r>
        <w:t>Why is only bed #5 used in this experiment?</w:t>
      </w:r>
    </w:p>
  </w:comment>
  <w:comment w:id="371" w:author="Kerry M Dooley" w:date="2017-02-10T20:18:00Z" w:initials="KMD">
    <w:p w14:paraId="61C5FB1D" w14:textId="2E4BDB31" w:rsidR="002C121A" w:rsidRDefault="002C121A">
      <w:pPr>
        <w:pStyle w:val="CommentText"/>
      </w:pPr>
      <w:r>
        <w:rPr>
          <w:rStyle w:val="CommentReference"/>
        </w:rPr>
        <w:annotationRef/>
      </w:r>
      <w:r>
        <w:t>It is the only one set up for 2-phase flow.</w:t>
      </w:r>
    </w:p>
  </w:comment>
  <w:comment w:id="373" w:author="Helene Kuhn" w:date="2017-01-17T18:05:00Z" w:initials="HK">
    <w:p w14:paraId="0FF1576D" w14:textId="1139365D" w:rsidR="002C121A" w:rsidRDefault="002C121A">
      <w:pPr>
        <w:pStyle w:val="CommentText"/>
      </w:pPr>
      <w:r>
        <w:rPr>
          <w:rStyle w:val="CommentReference"/>
        </w:rPr>
        <w:annotationRef/>
      </w:r>
      <w:r>
        <w:t>What would be a desired set point?</w:t>
      </w:r>
    </w:p>
  </w:comment>
  <w:comment w:id="378" w:author="Helene Kuhn" w:date="2017-01-17T18:05:00Z" w:initials="HK">
    <w:p w14:paraId="5AE737AB" w14:textId="730F89E5" w:rsidR="002C121A" w:rsidRDefault="002C121A">
      <w:pPr>
        <w:pStyle w:val="CommentText"/>
      </w:pPr>
      <w:r>
        <w:rPr>
          <w:rStyle w:val="CommentReference"/>
        </w:rPr>
        <w:annotationRef/>
      </w:r>
      <w:r>
        <w:t>How? This needs more description.</w:t>
      </w:r>
    </w:p>
  </w:comment>
  <w:comment w:id="379" w:author="Kerry" w:date="2017-02-19T19:29:00Z" w:initials="K">
    <w:p w14:paraId="1DE6BF3A" w14:textId="626E752F" w:rsidR="000139BE" w:rsidRDefault="000139BE">
      <w:pPr>
        <w:pStyle w:val="CommentText"/>
      </w:pPr>
      <w:r>
        <w:rPr>
          <w:rStyle w:val="CommentReference"/>
        </w:rPr>
        <w:annotationRef/>
      </w:r>
      <w:r>
        <w:t>The manual valves that would have to be manipulated are shown in Fig. 1.  You are just switching from one drain to the other.</w:t>
      </w:r>
    </w:p>
  </w:comment>
  <w:comment w:id="384" w:author="Helene Kuhn" w:date="2017-01-17T18:06:00Z" w:initials="HK">
    <w:p w14:paraId="74A55179" w14:textId="1D30183B" w:rsidR="002C121A" w:rsidRDefault="002C121A">
      <w:pPr>
        <w:pStyle w:val="CommentText"/>
      </w:pPr>
      <w:r>
        <w:rPr>
          <w:rStyle w:val="CommentReference"/>
        </w:rPr>
        <w:annotationRef/>
      </w:r>
      <w:r>
        <w:t>Why is this beneficial?</w:t>
      </w:r>
    </w:p>
  </w:comment>
  <w:comment w:id="389" w:author="Helene Kuhn" w:date="2017-01-17T18:06:00Z" w:initials="HK">
    <w:p w14:paraId="092A11EB" w14:textId="063C44A6" w:rsidR="002C121A" w:rsidRDefault="002C121A">
      <w:pPr>
        <w:pStyle w:val="CommentText"/>
      </w:pPr>
      <w:r>
        <w:rPr>
          <w:rStyle w:val="CommentReference"/>
        </w:rPr>
        <w:annotationRef/>
      </w:r>
      <w:r>
        <w:t>What is the desired airflow? What should I be looking for?</w:t>
      </w:r>
    </w:p>
  </w:comment>
  <w:comment w:id="393" w:author="Helene Kuhn" w:date="2017-01-17T18:08:00Z" w:initials="HK">
    <w:p w14:paraId="5122436F" w14:textId="06C532CC" w:rsidR="002C121A" w:rsidRDefault="002C121A">
      <w:pPr>
        <w:pStyle w:val="CommentText"/>
      </w:pPr>
      <w:r>
        <w:rPr>
          <w:rStyle w:val="CommentReference"/>
        </w:rPr>
        <w:annotationRef/>
      </w:r>
      <w:r>
        <w:t xml:space="preserve">Elaborate/describe. How is this conducted? What is a single low liquid flow rate? What are multiple air rates? How often do you take samples, how to inject, where to get the readings from? How to operate the machine? Etc. It needs to be a step by step description. </w:t>
      </w:r>
    </w:p>
  </w:comment>
  <w:comment w:id="394" w:author="Kerry M Dooley" w:date="2017-02-10T20:25:00Z" w:initials="KMD">
    <w:p w14:paraId="53B2F133" w14:textId="53EFC67E" w:rsidR="002C121A" w:rsidRDefault="002C121A">
      <w:pPr>
        <w:pStyle w:val="CommentText"/>
      </w:pPr>
      <w:r>
        <w:rPr>
          <w:rStyle w:val="CommentReference"/>
        </w:rPr>
        <w:annotationRef/>
      </w:r>
      <w:r>
        <w:t>No samples to take.  Have specified a single liquid flow rate and a range for the air.</w:t>
      </w:r>
    </w:p>
  </w:comment>
  <w:comment w:id="399" w:author="Helene Kuhn" w:date="2017-01-18T11:00:00Z" w:initials="HK">
    <w:p w14:paraId="563A692D" w14:textId="243DB946" w:rsidR="002C121A" w:rsidRDefault="002C121A">
      <w:pPr>
        <w:pStyle w:val="CommentText"/>
      </w:pPr>
      <w:r>
        <w:rPr>
          <w:rStyle w:val="CommentReference"/>
        </w:rPr>
        <w:annotationRef/>
      </w:r>
      <w:r>
        <w:t>Why is this used In the first place? What does it tell me if the water is exiting, what does it mean for the experiment?</w:t>
      </w:r>
    </w:p>
  </w:comment>
  <w:comment w:id="408" w:author="Helene Kuhn" w:date="2017-01-18T11:00:00Z" w:initials="HK">
    <w:p w14:paraId="5B99B082" w14:textId="1BCD78CC" w:rsidR="002C121A" w:rsidRDefault="002C121A">
      <w:pPr>
        <w:pStyle w:val="CommentText"/>
      </w:pPr>
      <w:r>
        <w:rPr>
          <w:rStyle w:val="CommentReference"/>
        </w:rPr>
        <w:annotationRef/>
      </w:r>
      <w:r>
        <w:t>Could you provide a graph for this to somehow visualize this step?</w:t>
      </w:r>
    </w:p>
  </w:comment>
  <w:comment w:id="414" w:author="Helene Kuhn" w:date="2017-01-17T18:28:00Z" w:initials="HK">
    <w:p w14:paraId="17D9E4B7" w14:textId="0811B86B" w:rsidR="002C121A" w:rsidRDefault="002C121A">
      <w:pPr>
        <w:pStyle w:val="CommentText"/>
      </w:pPr>
      <w:r>
        <w:rPr>
          <w:rStyle w:val="CommentReference"/>
        </w:rPr>
        <w:annotationRef/>
      </w:r>
      <w:r>
        <w:t>The equations used for this would be great so that they could be presented again on the screen.</w:t>
      </w:r>
    </w:p>
  </w:comment>
  <w:comment w:id="418" w:author="Helene Kuhn" w:date="2017-01-18T11:02:00Z" w:initials="HK">
    <w:p w14:paraId="300CCE5E" w14:textId="12E47B67" w:rsidR="002C121A" w:rsidRDefault="002C121A">
      <w:pPr>
        <w:pStyle w:val="CommentText"/>
      </w:pPr>
      <w:r>
        <w:rPr>
          <w:rStyle w:val="CommentReference"/>
        </w:rPr>
        <w:annotationRef/>
      </w:r>
      <w:r>
        <w:t>While these are great instruction, the purpose of the video is not only to say what needs to be done for obtaining the results, but also how to interpret them and what are the conclusions. As for here it is unclear what the comparison would look like and what is the "expected" precision?</w:t>
      </w:r>
    </w:p>
  </w:comment>
  <w:comment w:id="551" w:author="Helene Kuhn" w:date="2017-01-18T10:32:00Z" w:initials="HK">
    <w:p w14:paraId="75F7B3F4" w14:textId="59AD1CDD" w:rsidR="002C121A" w:rsidRDefault="002C121A">
      <w:pPr>
        <w:pStyle w:val="CommentText"/>
      </w:pPr>
      <w:r>
        <w:rPr>
          <w:rStyle w:val="CommentReference"/>
        </w:rPr>
        <w:annotationRef/>
      </w:r>
      <w:r>
        <w:t>How would I know which applies and what if neither theory works? What are the results/values we would be looking for?</w:t>
      </w:r>
    </w:p>
  </w:comment>
  <w:comment w:id="552" w:author="Kerry M Dooley" w:date="2017-02-13T09:55:00Z" w:initials="KMD">
    <w:p w14:paraId="5F0B0183" w14:textId="140900F2" w:rsidR="00C35ACA" w:rsidRDefault="00C35ACA">
      <w:pPr>
        <w:pStyle w:val="CommentText"/>
      </w:pPr>
      <w:r>
        <w:rPr>
          <w:rStyle w:val="CommentReference"/>
        </w:rPr>
        <w:annotationRef/>
      </w:r>
      <w:r>
        <w:t xml:space="preserve">Neither theory does work.  We will try to make that </w:t>
      </w:r>
      <w:proofErr w:type="spellStart"/>
      <w:r>
        <w:t>evicdent</w:t>
      </w:r>
      <w:proofErr w:type="spellEnd"/>
      <w:r>
        <w:t xml:space="preserve"> now.</w:t>
      </w:r>
    </w:p>
  </w:comment>
  <w:comment w:id="557" w:author="Helene Kuhn" w:date="2017-01-17T18:43:00Z" w:initials="HK">
    <w:p w14:paraId="489FC348" w14:textId="655A5FC7" w:rsidR="002C121A" w:rsidRDefault="002C121A">
      <w:pPr>
        <w:pStyle w:val="CommentText"/>
      </w:pPr>
      <w:r>
        <w:rPr>
          <w:rStyle w:val="CommentReference"/>
        </w:rPr>
        <w:annotationRef/>
      </w:r>
      <w:r>
        <w:t>The procedure never mentioned bed #3, where is this coming from?</w:t>
      </w:r>
    </w:p>
  </w:comment>
  <w:comment w:id="558" w:author="Kerry M Dooley" w:date="2017-02-13T10:42:00Z" w:initials="KMD">
    <w:p w14:paraId="7E7EA766" w14:textId="2448226D" w:rsidR="00B9266F" w:rsidRDefault="00B9266F">
      <w:pPr>
        <w:pStyle w:val="CommentText"/>
      </w:pPr>
      <w:r>
        <w:rPr>
          <w:rStyle w:val="CommentReference"/>
        </w:rPr>
        <w:annotationRef/>
      </w:r>
      <w:r>
        <w:t>We’re not using bed #3 for the video, but the E-curve is a good example of baseline correction, so I left the result in.</w:t>
      </w:r>
    </w:p>
  </w:comment>
  <w:comment w:id="563" w:author="Helene Kuhn" w:date="2017-01-18T11:03:00Z" w:initials="HK">
    <w:p w14:paraId="0D4EA811" w14:textId="27E521D0" w:rsidR="002C121A" w:rsidRDefault="002C121A">
      <w:pPr>
        <w:pStyle w:val="CommentText"/>
      </w:pPr>
      <w:r>
        <w:rPr>
          <w:rStyle w:val="CommentReference"/>
        </w:rPr>
        <w:annotationRef/>
      </w:r>
      <w:r>
        <w:t xml:space="preserve">What are the axes? What does skewed toward t=0 mean? What would be a perfect curve for no channeling? </w:t>
      </w:r>
    </w:p>
  </w:comment>
  <w:comment w:id="564" w:author="Kerry M Dooley" w:date="2017-02-13T09:53:00Z" w:initials="KMD">
    <w:p w14:paraId="1C4EE1E3" w14:textId="5FA1D8E7" w:rsidR="00C35ACA" w:rsidRDefault="00C35ACA">
      <w:pPr>
        <w:pStyle w:val="CommentText"/>
      </w:pPr>
      <w:r>
        <w:rPr>
          <w:rStyle w:val="CommentReference"/>
        </w:rPr>
        <w:annotationRef/>
      </w:r>
      <w:r>
        <w:t>It would be a perfect Gaussian and the variance would conform to Equation (5).  I hope we made that clearer now.</w:t>
      </w:r>
    </w:p>
  </w:comment>
  <w:comment w:id="584" w:author="Helene Kuhn" w:date="2017-01-17T18:51:00Z" w:initials="HK">
    <w:p w14:paraId="64BAA191" w14:textId="033C5687" w:rsidR="002C121A" w:rsidRDefault="002C121A">
      <w:pPr>
        <w:pStyle w:val="CommentText"/>
      </w:pPr>
      <w:r>
        <w:rPr>
          <w:rStyle w:val="CommentReference"/>
        </w:rPr>
        <w:annotationRef/>
      </w:r>
      <w:r>
        <w:t>Describe the figure? Again bed #3 was never mentioned in the procedure. What is the difference between bed #3 and 4, how do the result support this? What is the relationship of friction factor to flow rate? Does high friction factor mean less channeling because particles are equally distributed?</w:t>
      </w:r>
    </w:p>
  </w:comment>
  <w:comment w:id="599" w:author="Helene Kuhn" w:date="2017-01-17T18:52:00Z" w:initials="HK">
    <w:p w14:paraId="15D4A2AD" w14:textId="1CD3DA0D" w:rsidR="002C121A" w:rsidRDefault="002C121A">
      <w:pPr>
        <w:pStyle w:val="CommentText"/>
      </w:pPr>
      <w:r>
        <w:rPr>
          <w:rStyle w:val="CommentReference"/>
        </w:rPr>
        <w:annotationRef/>
      </w:r>
      <w:r>
        <w:t>Can you specify where to look at the table and which values to compare and what they tell us?</w:t>
      </w:r>
    </w:p>
  </w:comment>
  <w:comment w:id="739" w:author="Kerry M Dooley" w:date="2017-02-13T10:27:00Z" w:initials="KMD">
    <w:p w14:paraId="51363977" w14:textId="699620AB" w:rsidR="00973E8A" w:rsidRDefault="00973E8A">
      <w:pPr>
        <w:pStyle w:val="CommentText"/>
      </w:pPr>
      <w:r>
        <w:rPr>
          <w:rStyle w:val="CommentReference"/>
        </w:rPr>
        <w:annotationRef/>
      </w:r>
      <w:r>
        <w:t xml:space="preserve">I deleted the column for α in homogeneous flow because you don’t need it to do the Ergun calculations and it’s a meaningless number (the assumption in homogeneous flow is that gas + liquid form a pseudo single phase).  For stratified flow, you need α to solve for </w:t>
      </w:r>
      <w:r>
        <w:sym w:font="Symbol" w:char="F044"/>
      </w:r>
      <w:r>
        <w:t>P</w:t>
      </w:r>
      <w:r w:rsidR="00F85E88">
        <w:t xml:space="preserve"> using the Ergun equation</w:t>
      </w:r>
      <w:r>
        <w:t>.</w:t>
      </w:r>
    </w:p>
  </w:comment>
  <w:comment w:id="761" w:author="Helene Kuhn" w:date="2017-01-17T16:10:00Z" w:initials="HK">
    <w:p w14:paraId="3F667DDB" w14:textId="7518D2C5" w:rsidR="002C121A" w:rsidRDefault="002C121A">
      <w:pPr>
        <w:pStyle w:val="CommentText"/>
      </w:pPr>
      <w:r>
        <w:rPr>
          <w:rStyle w:val="CommentReference"/>
        </w:rPr>
        <w:annotationRef/>
      </w:r>
      <w:r>
        <w:t>This is great to explain the significance of measuring maldistribution in the packed beds and I would put this section into the overview.</w:t>
      </w:r>
    </w:p>
  </w:comment>
  <w:comment w:id="762" w:author="Kerry M Dooley" w:date="2017-02-10T18:22:00Z" w:initials="KMD">
    <w:p w14:paraId="3C286E9B" w14:textId="5B07E695" w:rsidR="002C121A" w:rsidRDefault="002C121A">
      <w:pPr>
        <w:pStyle w:val="CommentText"/>
      </w:pPr>
      <w:r>
        <w:rPr>
          <w:rStyle w:val="CommentReference"/>
        </w:rPr>
        <w:annotationRef/>
      </w:r>
      <w:r>
        <w:t>It’s being moved to overview.</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BE161FC" w15:done="0"/>
  <w15:commentEx w15:paraId="74E8F72E" w15:paraIdParent="5BE161FC" w15:done="0"/>
  <w15:commentEx w15:paraId="545AC1E8" w15:done="0"/>
  <w15:commentEx w15:paraId="1B52B0CB" w15:paraIdParent="545AC1E8" w15:done="0"/>
  <w15:commentEx w15:paraId="41AF405B" w15:done="0"/>
  <w15:commentEx w15:paraId="0F36379A" w15:done="0"/>
  <w15:commentEx w15:paraId="19FB8980" w15:paraIdParent="0F36379A" w15:done="0"/>
  <w15:commentEx w15:paraId="09953088" w15:done="0"/>
  <w15:commentEx w15:paraId="5C56794B" w15:paraIdParent="09953088" w15:done="0"/>
  <w15:commentEx w15:paraId="138AD714" w15:done="0"/>
  <w15:commentEx w15:paraId="1E81DE97" w15:paraIdParent="138AD714" w15:done="0"/>
  <w15:commentEx w15:paraId="6AE2789B" w15:done="0"/>
  <w15:commentEx w15:paraId="19024BDD" w15:paraIdParent="6AE2789B" w15:done="0"/>
  <w15:commentEx w15:paraId="7C3B09D6" w15:done="0"/>
  <w15:commentEx w15:paraId="274E6017" w15:done="0"/>
  <w15:commentEx w15:paraId="04C90E14" w15:paraIdParent="274E6017" w15:done="0"/>
  <w15:commentEx w15:paraId="57E14884" w15:done="0"/>
  <w15:commentEx w15:paraId="72D68D19" w15:done="0"/>
  <w15:commentEx w15:paraId="143415A8" w15:paraIdParent="72D68D19" w15:done="0"/>
  <w15:commentEx w15:paraId="5F885B30" w15:done="0"/>
  <w15:commentEx w15:paraId="221A3D7D" w15:paraIdParent="5F885B30" w15:done="0"/>
  <w15:commentEx w15:paraId="102BFD7E" w15:done="0"/>
  <w15:commentEx w15:paraId="6C6D52CD" w15:done="0"/>
  <w15:commentEx w15:paraId="76CB3F2C" w15:done="0"/>
  <w15:commentEx w15:paraId="6E4367C8" w15:paraIdParent="76CB3F2C" w15:done="0"/>
  <w15:commentEx w15:paraId="2AF14AAF" w15:done="0"/>
  <w15:commentEx w15:paraId="05CAEC20" w15:paraIdParent="2AF14AAF" w15:done="0"/>
  <w15:commentEx w15:paraId="54D14537" w15:done="0"/>
  <w15:commentEx w15:paraId="7B5934A8" w15:paraIdParent="54D14537" w15:done="0"/>
  <w15:commentEx w15:paraId="2845FD87" w15:done="0"/>
  <w15:commentEx w15:paraId="201BFE7C" w15:paraIdParent="2845FD87" w15:done="0"/>
  <w15:commentEx w15:paraId="6CFE97BD" w15:done="0"/>
  <w15:commentEx w15:paraId="7D2688C4" w15:done="0"/>
  <w15:commentEx w15:paraId="430E8655" w15:done="0"/>
  <w15:commentEx w15:paraId="7A65D980" w15:done="0"/>
  <w15:commentEx w15:paraId="1FD1AF26" w15:done="0"/>
  <w15:commentEx w15:paraId="505EAD20" w15:done="0"/>
  <w15:commentEx w15:paraId="2F13B754" w15:paraIdParent="505EAD20" w15:done="0"/>
  <w15:commentEx w15:paraId="43139DF8" w15:done="0"/>
  <w15:commentEx w15:paraId="2A43C907" w15:done="0"/>
  <w15:commentEx w15:paraId="340CD6EA" w15:done="0"/>
  <w15:commentEx w15:paraId="166F4E3F" w15:done="0"/>
  <w15:commentEx w15:paraId="10F2E0AC" w15:done="0"/>
  <w15:commentEx w15:paraId="19A6FFFC" w15:done="0"/>
  <w15:commentEx w15:paraId="521F0A7A" w15:done="0"/>
  <w15:commentEx w15:paraId="2D55ACC6" w15:paraIdParent="521F0A7A" w15:done="0"/>
  <w15:commentEx w15:paraId="29FF75FC" w15:done="0"/>
  <w15:commentEx w15:paraId="43AE137B" w15:paraIdParent="29FF75FC" w15:done="0"/>
  <w15:commentEx w15:paraId="0EFC03C8" w15:done="0"/>
  <w15:commentEx w15:paraId="4C120325" w15:done="0"/>
  <w15:commentEx w15:paraId="078CE2DA" w15:paraIdParent="4C120325" w15:done="0"/>
  <w15:commentEx w15:paraId="74A82C0D" w15:done="0"/>
  <w15:commentEx w15:paraId="75CDC36B" w15:done="0"/>
  <w15:commentEx w15:paraId="170E1D55" w15:done="0"/>
  <w15:commentEx w15:paraId="44692513" w15:done="0"/>
  <w15:commentEx w15:paraId="086048B7" w15:done="0"/>
  <w15:commentEx w15:paraId="445A782D" w15:done="0"/>
  <w15:commentEx w15:paraId="356BB25E" w15:done="0"/>
  <w15:commentEx w15:paraId="1A95ED9B" w15:done="0"/>
  <w15:commentEx w15:paraId="2F1638AB" w15:done="0"/>
  <w15:commentEx w15:paraId="281883E3" w15:paraIdParent="2F1638AB" w15:done="0"/>
  <w15:commentEx w15:paraId="78E34DB4" w15:done="0"/>
  <w15:commentEx w15:paraId="089C556B" w15:done="0"/>
  <w15:commentEx w15:paraId="5EFA0992" w15:done="0"/>
  <w15:commentEx w15:paraId="7A7FC76D" w15:done="0"/>
  <w15:commentEx w15:paraId="334E2305" w15:done="0"/>
  <w15:commentEx w15:paraId="5DAB27A0" w15:done="0"/>
  <w15:commentEx w15:paraId="421C3471" w15:done="0"/>
  <w15:commentEx w15:paraId="01D1126D" w15:paraIdParent="421C3471" w15:done="0"/>
  <w15:commentEx w15:paraId="26010573" w15:done="0"/>
  <w15:commentEx w15:paraId="41306297" w15:done="0"/>
  <w15:commentEx w15:paraId="095B91B7" w15:done="0"/>
  <w15:commentEx w15:paraId="5350F3BE" w15:done="0"/>
  <w15:commentEx w15:paraId="61C5FB1D" w15:paraIdParent="5350F3BE" w15:done="0"/>
  <w15:commentEx w15:paraId="0FF1576D" w15:done="0"/>
  <w15:commentEx w15:paraId="5AE737AB" w15:done="0"/>
  <w15:commentEx w15:paraId="1DE6BF3A" w15:paraIdParent="5AE737AB" w15:done="0"/>
  <w15:commentEx w15:paraId="74A55179" w15:done="0"/>
  <w15:commentEx w15:paraId="092A11EB" w15:done="0"/>
  <w15:commentEx w15:paraId="5122436F" w15:done="0"/>
  <w15:commentEx w15:paraId="53B2F133" w15:paraIdParent="5122436F" w15:done="0"/>
  <w15:commentEx w15:paraId="563A692D" w15:done="0"/>
  <w15:commentEx w15:paraId="5B99B082" w15:done="0"/>
  <w15:commentEx w15:paraId="17D9E4B7" w15:done="0"/>
  <w15:commentEx w15:paraId="300CCE5E" w15:done="0"/>
  <w15:commentEx w15:paraId="75F7B3F4" w15:done="0"/>
  <w15:commentEx w15:paraId="5F0B0183" w15:paraIdParent="75F7B3F4" w15:done="0"/>
  <w15:commentEx w15:paraId="489FC348" w15:done="0"/>
  <w15:commentEx w15:paraId="7E7EA766" w15:paraIdParent="489FC348" w15:done="0"/>
  <w15:commentEx w15:paraId="0D4EA811" w15:done="0"/>
  <w15:commentEx w15:paraId="1C4EE1E3" w15:paraIdParent="0D4EA811" w15:done="0"/>
  <w15:commentEx w15:paraId="64BAA191" w15:done="0"/>
  <w15:commentEx w15:paraId="15D4A2AD" w15:done="0"/>
  <w15:commentEx w15:paraId="51363977" w15:done="0"/>
  <w15:commentEx w15:paraId="3F667DDB" w15:done="0"/>
  <w15:commentEx w15:paraId="3C286E9B" w15:paraIdParent="3F667DDB"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E1000AEF" w:usb1="5000A1FF" w:usb2="00000000" w:usb3="00000000" w:csb0="000001B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C6050"/>
    <w:multiLevelType w:val="hybridMultilevel"/>
    <w:tmpl w:val="60A068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27A4205"/>
    <w:multiLevelType w:val="hybridMultilevel"/>
    <w:tmpl w:val="0AC0BBF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F27963"/>
    <w:multiLevelType w:val="hybridMultilevel"/>
    <w:tmpl w:val="506A63E2"/>
    <w:lvl w:ilvl="0" w:tplc="25ACBC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035467"/>
    <w:multiLevelType w:val="singleLevel"/>
    <w:tmpl w:val="DC64A7B8"/>
    <w:lvl w:ilvl="0">
      <w:start w:val="1"/>
      <w:numFmt w:val="decimal"/>
      <w:lvlText w:val="%1."/>
      <w:lvlJc w:val="left"/>
      <w:pPr>
        <w:tabs>
          <w:tab w:val="num" w:pos="810"/>
        </w:tabs>
        <w:ind w:left="810" w:hanging="360"/>
      </w:pPr>
      <w:rPr>
        <w:rFonts w:hint="default"/>
        <w:b w:val="0"/>
      </w:rPr>
    </w:lvl>
  </w:abstractNum>
  <w:abstractNum w:abstractNumId="4">
    <w:nsid w:val="125E61D4"/>
    <w:multiLevelType w:val="hybridMultilevel"/>
    <w:tmpl w:val="9426131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40A0A20"/>
    <w:multiLevelType w:val="hybridMultilevel"/>
    <w:tmpl w:val="3C6695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81514BF"/>
    <w:multiLevelType w:val="hybridMultilevel"/>
    <w:tmpl w:val="6C3CBE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DC51EE"/>
    <w:multiLevelType w:val="hybridMultilevel"/>
    <w:tmpl w:val="C33A0A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C5716D"/>
    <w:multiLevelType w:val="hybridMultilevel"/>
    <w:tmpl w:val="4364A418"/>
    <w:lvl w:ilvl="0" w:tplc="5244713A">
      <w:start w:val="1"/>
      <w:numFmt w:val="decimal"/>
      <w:lvlText w:val="%1."/>
      <w:lvlJc w:val="left"/>
      <w:pPr>
        <w:tabs>
          <w:tab w:val="num" w:pos="810"/>
        </w:tabs>
        <w:ind w:left="81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5274C2"/>
    <w:multiLevelType w:val="hybridMultilevel"/>
    <w:tmpl w:val="25CA3C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D86D7B"/>
    <w:multiLevelType w:val="hybridMultilevel"/>
    <w:tmpl w:val="BBA8BCE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30FD0E8B"/>
    <w:multiLevelType w:val="hybridMultilevel"/>
    <w:tmpl w:val="FEF6E9CA"/>
    <w:lvl w:ilvl="0" w:tplc="8910989C">
      <w:start w:val="1"/>
      <w:numFmt w:val="decimal"/>
      <w:lvlText w:val="%1"/>
      <w:lvlJc w:val="left"/>
      <w:pPr>
        <w:tabs>
          <w:tab w:val="num" w:pos="720"/>
        </w:tabs>
        <w:ind w:left="720" w:hanging="360"/>
      </w:pPr>
      <w:rPr>
        <w:rFonts w:hint="default"/>
      </w:rPr>
    </w:lvl>
    <w:lvl w:ilvl="1" w:tplc="33AEF358">
      <w:start w:val="1"/>
      <w:numFmt w:val="decimal"/>
      <w:lvlText w:val="%2."/>
      <w:lvlJc w:val="left"/>
      <w:pPr>
        <w:tabs>
          <w:tab w:val="num" w:pos="360"/>
        </w:tabs>
        <w:ind w:left="0" w:firstLine="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3BA1FB1"/>
    <w:multiLevelType w:val="hybridMultilevel"/>
    <w:tmpl w:val="15DE32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5843505"/>
    <w:multiLevelType w:val="hybridMultilevel"/>
    <w:tmpl w:val="68A05E0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A405F26"/>
    <w:multiLevelType w:val="hybridMultilevel"/>
    <w:tmpl w:val="177A284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D9E08A6"/>
    <w:multiLevelType w:val="singleLevel"/>
    <w:tmpl w:val="0409000F"/>
    <w:lvl w:ilvl="0">
      <w:start w:val="1"/>
      <w:numFmt w:val="decimal"/>
      <w:lvlText w:val="%1."/>
      <w:lvlJc w:val="left"/>
      <w:pPr>
        <w:tabs>
          <w:tab w:val="num" w:pos="360"/>
        </w:tabs>
        <w:ind w:left="360" w:hanging="360"/>
      </w:pPr>
      <w:rPr>
        <w:rFonts w:hint="default"/>
      </w:rPr>
    </w:lvl>
  </w:abstractNum>
  <w:abstractNum w:abstractNumId="16">
    <w:nsid w:val="56663D5F"/>
    <w:multiLevelType w:val="hybridMultilevel"/>
    <w:tmpl w:val="5FBC2B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ECD16BB"/>
    <w:multiLevelType w:val="hybridMultilevel"/>
    <w:tmpl w:val="786419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FE3549A"/>
    <w:multiLevelType w:val="hybridMultilevel"/>
    <w:tmpl w:val="3AB6CC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475F5B"/>
    <w:multiLevelType w:val="hybridMultilevel"/>
    <w:tmpl w:val="2E92FA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C6AB5"/>
    <w:multiLevelType w:val="hybridMultilevel"/>
    <w:tmpl w:val="ED9E46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DD674E9"/>
    <w:multiLevelType w:val="hybridMultilevel"/>
    <w:tmpl w:val="2E4683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F584EA3"/>
    <w:multiLevelType w:val="hybridMultilevel"/>
    <w:tmpl w:val="16CC0D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00820D9"/>
    <w:multiLevelType w:val="hybridMultilevel"/>
    <w:tmpl w:val="C16842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A4F0796"/>
    <w:multiLevelType w:val="hybridMultilevel"/>
    <w:tmpl w:val="9B98C6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EB11638"/>
    <w:multiLevelType w:val="hybridMultilevel"/>
    <w:tmpl w:val="2E4683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FE54805"/>
    <w:multiLevelType w:val="hybridMultilevel"/>
    <w:tmpl w:val="8BFE39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6"/>
  </w:num>
  <w:num w:numId="3">
    <w:abstractNumId w:val="11"/>
  </w:num>
  <w:num w:numId="4">
    <w:abstractNumId w:val="3"/>
  </w:num>
  <w:num w:numId="5">
    <w:abstractNumId w:val="8"/>
  </w:num>
  <w:num w:numId="6">
    <w:abstractNumId w:val="10"/>
  </w:num>
  <w:num w:numId="7">
    <w:abstractNumId w:val="15"/>
  </w:num>
  <w:num w:numId="8">
    <w:abstractNumId w:val="1"/>
  </w:num>
  <w:num w:numId="9">
    <w:abstractNumId w:val="14"/>
  </w:num>
  <w:num w:numId="10">
    <w:abstractNumId w:val="12"/>
  </w:num>
  <w:num w:numId="11">
    <w:abstractNumId w:val="2"/>
  </w:num>
  <w:num w:numId="12">
    <w:abstractNumId w:val="17"/>
  </w:num>
  <w:num w:numId="13">
    <w:abstractNumId w:val="4"/>
  </w:num>
  <w:num w:numId="14">
    <w:abstractNumId w:val="5"/>
  </w:num>
  <w:num w:numId="15">
    <w:abstractNumId w:val="7"/>
  </w:num>
  <w:num w:numId="16">
    <w:abstractNumId w:val="6"/>
  </w:num>
  <w:num w:numId="17">
    <w:abstractNumId w:val="23"/>
  </w:num>
  <w:num w:numId="18">
    <w:abstractNumId w:val="22"/>
  </w:num>
  <w:num w:numId="19">
    <w:abstractNumId w:val="19"/>
  </w:num>
  <w:num w:numId="20">
    <w:abstractNumId w:val="13"/>
  </w:num>
  <w:num w:numId="21">
    <w:abstractNumId w:val="9"/>
  </w:num>
  <w:num w:numId="22">
    <w:abstractNumId w:val="24"/>
  </w:num>
  <w:num w:numId="23">
    <w:abstractNumId w:val="16"/>
  </w:num>
  <w:num w:numId="24">
    <w:abstractNumId w:val="0"/>
  </w:num>
  <w:num w:numId="25">
    <w:abstractNumId w:val="20"/>
  </w:num>
  <w:num w:numId="26">
    <w:abstractNumId w:val="25"/>
  </w:num>
  <w:num w:numId="27">
    <w:abstractNumId w:val="2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rry M Dooley">
    <w15:presenceInfo w15:providerId="AD" w15:userId="S-1-5-21-3824313373-2723184597-4176374887-6286"/>
  </w15:person>
  <w15:person w15:author="Kerry">
    <w15:presenceInfo w15:providerId="None" w15:userId="Kerr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684E"/>
    <w:rsid w:val="00012E04"/>
    <w:rsid w:val="000139BE"/>
    <w:rsid w:val="00015B44"/>
    <w:rsid w:val="000304BD"/>
    <w:rsid w:val="000331A6"/>
    <w:rsid w:val="00040633"/>
    <w:rsid w:val="00041C81"/>
    <w:rsid w:val="000422B2"/>
    <w:rsid w:val="00043656"/>
    <w:rsid w:val="00046BA3"/>
    <w:rsid w:val="00047092"/>
    <w:rsid w:val="000512AE"/>
    <w:rsid w:val="000550AD"/>
    <w:rsid w:val="000550E8"/>
    <w:rsid w:val="00061352"/>
    <w:rsid w:val="00064F5F"/>
    <w:rsid w:val="00066B59"/>
    <w:rsid w:val="00081188"/>
    <w:rsid w:val="000920FB"/>
    <w:rsid w:val="000A1B12"/>
    <w:rsid w:val="000A24F0"/>
    <w:rsid w:val="000B1046"/>
    <w:rsid w:val="000B6A03"/>
    <w:rsid w:val="000D3639"/>
    <w:rsid w:val="000D6A04"/>
    <w:rsid w:val="00102FEA"/>
    <w:rsid w:val="00105021"/>
    <w:rsid w:val="00112E9E"/>
    <w:rsid w:val="00117635"/>
    <w:rsid w:val="00120E00"/>
    <w:rsid w:val="00123B96"/>
    <w:rsid w:val="00142FC7"/>
    <w:rsid w:val="0014333C"/>
    <w:rsid w:val="00144528"/>
    <w:rsid w:val="001826CE"/>
    <w:rsid w:val="001828CA"/>
    <w:rsid w:val="00182CC8"/>
    <w:rsid w:val="00183BEA"/>
    <w:rsid w:val="00185A9A"/>
    <w:rsid w:val="0018773C"/>
    <w:rsid w:val="00190738"/>
    <w:rsid w:val="00195094"/>
    <w:rsid w:val="001955D5"/>
    <w:rsid w:val="001E796A"/>
    <w:rsid w:val="001E7AB3"/>
    <w:rsid w:val="001F47F8"/>
    <w:rsid w:val="002005C9"/>
    <w:rsid w:val="00230304"/>
    <w:rsid w:val="002365AB"/>
    <w:rsid w:val="002426E5"/>
    <w:rsid w:val="00246927"/>
    <w:rsid w:val="00251EBE"/>
    <w:rsid w:val="00254621"/>
    <w:rsid w:val="00255A7F"/>
    <w:rsid w:val="002572CA"/>
    <w:rsid w:val="002869EE"/>
    <w:rsid w:val="00293D73"/>
    <w:rsid w:val="00293EC4"/>
    <w:rsid w:val="002A2174"/>
    <w:rsid w:val="002A2692"/>
    <w:rsid w:val="002C121A"/>
    <w:rsid w:val="002C47A6"/>
    <w:rsid w:val="002D5C1F"/>
    <w:rsid w:val="002E1418"/>
    <w:rsid w:val="002F4727"/>
    <w:rsid w:val="002F5603"/>
    <w:rsid w:val="003128F2"/>
    <w:rsid w:val="0032412D"/>
    <w:rsid w:val="00326FF3"/>
    <w:rsid w:val="00343699"/>
    <w:rsid w:val="00345B06"/>
    <w:rsid w:val="00354DAF"/>
    <w:rsid w:val="003722EC"/>
    <w:rsid w:val="003847AB"/>
    <w:rsid w:val="0039036E"/>
    <w:rsid w:val="003908E7"/>
    <w:rsid w:val="00392018"/>
    <w:rsid w:val="003B1EFC"/>
    <w:rsid w:val="003B46BB"/>
    <w:rsid w:val="003B49B2"/>
    <w:rsid w:val="003C027B"/>
    <w:rsid w:val="003D2622"/>
    <w:rsid w:val="003E02E7"/>
    <w:rsid w:val="00400D1F"/>
    <w:rsid w:val="004145B4"/>
    <w:rsid w:val="00417873"/>
    <w:rsid w:val="004221BF"/>
    <w:rsid w:val="00424E7F"/>
    <w:rsid w:val="00425037"/>
    <w:rsid w:val="00443DA7"/>
    <w:rsid w:val="00467282"/>
    <w:rsid w:val="00470E1E"/>
    <w:rsid w:val="004A1058"/>
    <w:rsid w:val="004A1B00"/>
    <w:rsid w:val="004A21C9"/>
    <w:rsid w:val="004A38C5"/>
    <w:rsid w:val="004B496B"/>
    <w:rsid w:val="004B703F"/>
    <w:rsid w:val="004E12DD"/>
    <w:rsid w:val="004E2ECD"/>
    <w:rsid w:val="004E3DB5"/>
    <w:rsid w:val="004E4BF3"/>
    <w:rsid w:val="004F5B9E"/>
    <w:rsid w:val="005167F6"/>
    <w:rsid w:val="0051701C"/>
    <w:rsid w:val="00533264"/>
    <w:rsid w:val="00551CE9"/>
    <w:rsid w:val="005525A0"/>
    <w:rsid w:val="005546C8"/>
    <w:rsid w:val="0056046C"/>
    <w:rsid w:val="00560984"/>
    <w:rsid w:val="00562B68"/>
    <w:rsid w:val="00583BBA"/>
    <w:rsid w:val="00586113"/>
    <w:rsid w:val="00587541"/>
    <w:rsid w:val="00587686"/>
    <w:rsid w:val="005876D1"/>
    <w:rsid w:val="00591A37"/>
    <w:rsid w:val="00592035"/>
    <w:rsid w:val="005A0106"/>
    <w:rsid w:val="005A03A0"/>
    <w:rsid w:val="005B0607"/>
    <w:rsid w:val="005B2B51"/>
    <w:rsid w:val="005C567D"/>
    <w:rsid w:val="005C663F"/>
    <w:rsid w:val="005C7068"/>
    <w:rsid w:val="005D0D96"/>
    <w:rsid w:val="005E3563"/>
    <w:rsid w:val="005F4AFE"/>
    <w:rsid w:val="006072B3"/>
    <w:rsid w:val="00612DE2"/>
    <w:rsid w:val="00630170"/>
    <w:rsid w:val="006344E8"/>
    <w:rsid w:val="00651BBD"/>
    <w:rsid w:val="00661BDB"/>
    <w:rsid w:val="00664C1C"/>
    <w:rsid w:val="00675641"/>
    <w:rsid w:val="00680CA1"/>
    <w:rsid w:val="00681DE9"/>
    <w:rsid w:val="00682E32"/>
    <w:rsid w:val="00683004"/>
    <w:rsid w:val="006B073D"/>
    <w:rsid w:val="006C493D"/>
    <w:rsid w:val="006C6D6D"/>
    <w:rsid w:val="006C6DAC"/>
    <w:rsid w:val="006D7397"/>
    <w:rsid w:val="006E66A6"/>
    <w:rsid w:val="006E76F5"/>
    <w:rsid w:val="00701418"/>
    <w:rsid w:val="00707350"/>
    <w:rsid w:val="00707881"/>
    <w:rsid w:val="00711DC8"/>
    <w:rsid w:val="00723378"/>
    <w:rsid w:val="00734B76"/>
    <w:rsid w:val="00740DB0"/>
    <w:rsid w:val="007469D3"/>
    <w:rsid w:val="00750056"/>
    <w:rsid w:val="00755C88"/>
    <w:rsid w:val="00760C9B"/>
    <w:rsid w:val="00765761"/>
    <w:rsid w:val="007A498B"/>
    <w:rsid w:val="007A6FDA"/>
    <w:rsid w:val="007B1064"/>
    <w:rsid w:val="007B5A9C"/>
    <w:rsid w:val="007D2857"/>
    <w:rsid w:val="007F05AB"/>
    <w:rsid w:val="007F3E1C"/>
    <w:rsid w:val="00801B00"/>
    <w:rsid w:val="00805798"/>
    <w:rsid w:val="008110A5"/>
    <w:rsid w:val="00821044"/>
    <w:rsid w:val="00821F68"/>
    <w:rsid w:val="00833C67"/>
    <w:rsid w:val="008373A8"/>
    <w:rsid w:val="0087654C"/>
    <w:rsid w:val="008962DF"/>
    <w:rsid w:val="008A0977"/>
    <w:rsid w:val="008B1925"/>
    <w:rsid w:val="008D3685"/>
    <w:rsid w:val="008D53B8"/>
    <w:rsid w:val="008F03B5"/>
    <w:rsid w:val="008F06EA"/>
    <w:rsid w:val="00903A4F"/>
    <w:rsid w:val="00925E0B"/>
    <w:rsid w:val="00927E54"/>
    <w:rsid w:val="009311DE"/>
    <w:rsid w:val="00931B49"/>
    <w:rsid w:val="00954254"/>
    <w:rsid w:val="009558C9"/>
    <w:rsid w:val="00973E64"/>
    <w:rsid w:val="00973E8A"/>
    <w:rsid w:val="00993A5C"/>
    <w:rsid w:val="009A3C11"/>
    <w:rsid w:val="009A5169"/>
    <w:rsid w:val="009B13E9"/>
    <w:rsid w:val="009C0CF8"/>
    <w:rsid w:val="009C4FBD"/>
    <w:rsid w:val="009C5CD4"/>
    <w:rsid w:val="009E76FE"/>
    <w:rsid w:val="00A0328E"/>
    <w:rsid w:val="00A04C81"/>
    <w:rsid w:val="00A04E5B"/>
    <w:rsid w:val="00A10E92"/>
    <w:rsid w:val="00A246E1"/>
    <w:rsid w:val="00A24F6E"/>
    <w:rsid w:val="00A262CD"/>
    <w:rsid w:val="00A31561"/>
    <w:rsid w:val="00A341FF"/>
    <w:rsid w:val="00A55482"/>
    <w:rsid w:val="00A575CF"/>
    <w:rsid w:val="00A70681"/>
    <w:rsid w:val="00AB0BBF"/>
    <w:rsid w:val="00AC62A5"/>
    <w:rsid w:val="00AD7740"/>
    <w:rsid w:val="00AD781D"/>
    <w:rsid w:val="00AE43BB"/>
    <w:rsid w:val="00AF3306"/>
    <w:rsid w:val="00B02B0E"/>
    <w:rsid w:val="00B06062"/>
    <w:rsid w:val="00B067C3"/>
    <w:rsid w:val="00B20260"/>
    <w:rsid w:val="00B21D96"/>
    <w:rsid w:val="00B3305B"/>
    <w:rsid w:val="00B44E85"/>
    <w:rsid w:val="00B53626"/>
    <w:rsid w:val="00B53A19"/>
    <w:rsid w:val="00B60348"/>
    <w:rsid w:val="00B604D7"/>
    <w:rsid w:val="00B6136C"/>
    <w:rsid w:val="00B73A4F"/>
    <w:rsid w:val="00B81154"/>
    <w:rsid w:val="00B84DE8"/>
    <w:rsid w:val="00B9099D"/>
    <w:rsid w:val="00B92293"/>
    <w:rsid w:val="00B9266F"/>
    <w:rsid w:val="00B92A74"/>
    <w:rsid w:val="00B9471A"/>
    <w:rsid w:val="00BA408D"/>
    <w:rsid w:val="00BD618D"/>
    <w:rsid w:val="00BD6C04"/>
    <w:rsid w:val="00BE1343"/>
    <w:rsid w:val="00BF2324"/>
    <w:rsid w:val="00BF2371"/>
    <w:rsid w:val="00C036C8"/>
    <w:rsid w:val="00C124F6"/>
    <w:rsid w:val="00C141BA"/>
    <w:rsid w:val="00C246DE"/>
    <w:rsid w:val="00C35ACA"/>
    <w:rsid w:val="00C5322B"/>
    <w:rsid w:val="00C70923"/>
    <w:rsid w:val="00C77888"/>
    <w:rsid w:val="00C851DE"/>
    <w:rsid w:val="00C85CF8"/>
    <w:rsid w:val="00C92F28"/>
    <w:rsid w:val="00CD70F1"/>
    <w:rsid w:val="00CD72C9"/>
    <w:rsid w:val="00CF3721"/>
    <w:rsid w:val="00CF481B"/>
    <w:rsid w:val="00D0033C"/>
    <w:rsid w:val="00D13B3D"/>
    <w:rsid w:val="00D158C6"/>
    <w:rsid w:val="00D16490"/>
    <w:rsid w:val="00D22D79"/>
    <w:rsid w:val="00D33143"/>
    <w:rsid w:val="00D368EA"/>
    <w:rsid w:val="00D47422"/>
    <w:rsid w:val="00D716DE"/>
    <w:rsid w:val="00D835C5"/>
    <w:rsid w:val="00D909DF"/>
    <w:rsid w:val="00DA1897"/>
    <w:rsid w:val="00DB0B36"/>
    <w:rsid w:val="00DC16E3"/>
    <w:rsid w:val="00DC6C55"/>
    <w:rsid w:val="00DD2B35"/>
    <w:rsid w:val="00DD445F"/>
    <w:rsid w:val="00DE4DAA"/>
    <w:rsid w:val="00E05207"/>
    <w:rsid w:val="00E060DB"/>
    <w:rsid w:val="00E13596"/>
    <w:rsid w:val="00E3210D"/>
    <w:rsid w:val="00E32F3D"/>
    <w:rsid w:val="00E331BE"/>
    <w:rsid w:val="00E3737C"/>
    <w:rsid w:val="00E43445"/>
    <w:rsid w:val="00E5180C"/>
    <w:rsid w:val="00E54BB8"/>
    <w:rsid w:val="00E55596"/>
    <w:rsid w:val="00E62346"/>
    <w:rsid w:val="00E65FB4"/>
    <w:rsid w:val="00E66735"/>
    <w:rsid w:val="00E66D52"/>
    <w:rsid w:val="00E72239"/>
    <w:rsid w:val="00E74165"/>
    <w:rsid w:val="00E75D2E"/>
    <w:rsid w:val="00EE32BC"/>
    <w:rsid w:val="00EE6DBA"/>
    <w:rsid w:val="00F041C8"/>
    <w:rsid w:val="00F06323"/>
    <w:rsid w:val="00F15B22"/>
    <w:rsid w:val="00F2489A"/>
    <w:rsid w:val="00F40E25"/>
    <w:rsid w:val="00F427F5"/>
    <w:rsid w:val="00F44EA6"/>
    <w:rsid w:val="00F45110"/>
    <w:rsid w:val="00F55D38"/>
    <w:rsid w:val="00F7121B"/>
    <w:rsid w:val="00F85E88"/>
    <w:rsid w:val="00F877D2"/>
    <w:rsid w:val="00FA0A31"/>
    <w:rsid w:val="00FB2C8F"/>
    <w:rsid w:val="00FC1C9F"/>
    <w:rsid w:val="00FC3E6E"/>
    <w:rsid w:val="00FD3E7C"/>
    <w:rsid w:val="00FE3F0F"/>
    <w:rsid w:val="00FE7407"/>
    <w:rsid w:val="00FF541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C1B7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paragraph" w:styleId="Heading1">
    <w:name w:val="heading 1"/>
    <w:basedOn w:val="Normal"/>
    <w:link w:val="Heading1Char"/>
    <w:uiPriority w:val="9"/>
    <w:qFormat/>
    <w:rsid w:val="000D6A04"/>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paragraph" w:styleId="ListParagraph">
    <w:name w:val="List Paragraph"/>
    <w:basedOn w:val="Normal"/>
    <w:uiPriority w:val="34"/>
    <w:qFormat/>
    <w:rsid w:val="001826CE"/>
    <w:pPr>
      <w:ind w:left="720"/>
      <w:contextualSpacing/>
    </w:pPr>
  </w:style>
  <w:style w:type="paragraph" w:styleId="BodyText">
    <w:name w:val="Body Text"/>
    <w:basedOn w:val="Normal"/>
    <w:link w:val="BodyTextChar"/>
    <w:uiPriority w:val="99"/>
    <w:unhideWhenUsed/>
    <w:rsid w:val="00015B44"/>
    <w:pPr>
      <w:spacing w:after="120"/>
    </w:pPr>
  </w:style>
  <w:style w:type="character" w:customStyle="1" w:styleId="BodyTextChar">
    <w:name w:val="Body Text Char"/>
    <w:basedOn w:val="DefaultParagraphFont"/>
    <w:link w:val="BodyText"/>
    <w:uiPriority w:val="99"/>
    <w:rsid w:val="00015B44"/>
  </w:style>
  <w:style w:type="character" w:styleId="Hyperlink">
    <w:name w:val="Hyperlink"/>
    <w:basedOn w:val="DefaultParagraphFont"/>
    <w:uiPriority w:val="99"/>
    <w:unhideWhenUsed/>
    <w:rsid w:val="008B1925"/>
    <w:rPr>
      <w:color w:val="0000FF" w:themeColor="hyperlink"/>
      <w:u w:val="single"/>
    </w:rPr>
  </w:style>
  <w:style w:type="character" w:customStyle="1" w:styleId="apple-converted-space">
    <w:name w:val="apple-converted-space"/>
    <w:basedOn w:val="DefaultParagraphFont"/>
    <w:rsid w:val="00046BA3"/>
  </w:style>
  <w:style w:type="character" w:customStyle="1" w:styleId="Heading1Char">
    <w:name w:val="Heading 1 Char"/>
    <w:basedOn w:val="DefaultParagraphFont"/>
    <w:link w:val="Heading1"/>
    <w:uiPriority w:val="9"/>
    <w:rsid w:val="000D6A04"/>
    <w:rPr>
      <w:rFonts w:ascii="Times New Roman" w:eastAsia="Times New Roman" w:hAnsi="Times New Roman" w:cs="Times New Roman"/>
      <w:b/>
      <w:bCs/>
      <w:kern w:val="36"/>
      <w:sz w:val="48"/>
      <w:szCs w:val="48"/>
    </w:rPr>
  </w:style>
  <w:style w:type="character" w:customStyle="1" w:styleId="a-size-extra-large">
    <w:name w:val="a-size-extra-large"/>
    <w:basedOn w:val="DefaultParagraphFont"/>
    <w:rsid w:val="000D6A04"/>
  </w:style>
  <w:style w:type="character" w:styleId="PlaceholderText">
    <w:name w:val="Placeholder Text"/>
    <w:basedOn w:val="DefaultParagraphFont"/>
    <w:uiPriority w:val="99"/>
    <w:semiHidden/>
    <w:rsid w:val="009E76F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paragraph" w:styleId="Heading1">
    <w:name w:val="heading 1"/>
    <w:basedOn w:val="Normal"/>
    <w:link w:val="Heading1Char"/>
    <w:uiPriority w:val="9"/>
    <w:qFormat/>
    <w:rsid w:val="000D6A04"/>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paragraph" w:styleId="ListParagraph">
    <w:name w:val="List Paragraph"/>
    <w:basedOn w:val="Normal"/>
    <w:uiPriority w:val="34"/>
    <w:qFormat/>
    <w:rsid w:val="001826CE"/>
    <w:pPr>
      <w:ind w:left="720"/>
      <w:contextualSpacing/>
    </w:pPr>
  </w:style>
  <w:style w:type="paragraph" w:styleId="BodyText">
    <w:name w:val="Body Text"/>
    <w:basedOn w:val="Normal"/>
    <w:link w:val="BodyTextChar"/>
    <w:uiPriority w:val="99"/>
    <w:unhideWhenUsed/>
    <w:rsid w:val="00015B44"/>
    <w:pPr>
      <w:spacing w:after="120"/>
    </w:pPr>
  </w:style>
  <w:style w:type="character" w:customStyle="1" w:styleId="BodyTextChar">
    <w:name w:val="Body Text Char"/>
    <w:basedOn w:val="DefaultParagraphFont"/>
    <w:link w:val="BodyText"/>
    <w:uiPriority w:val="99"/>
    <w:rsid w:val="00015B44"/>
  </w:style>
  <w:style w:type="character" w:styleId="Hyperlink">
    <w:name w:val="Hyperlink"/>
    <w:basedOn w:val="DefaultParagraphFont"/>
    <w:uiPriority w:val="99"/>
    <w:unhideWhenUsed/>
    <w:rsid w:val="008B1925"/>
    <w:rPr>
      <w:color w:val="0000FF" w:themeColor="hyperlink"/>
      <w:u w:val="single"/>
    </w:rPr>
  </w:style>
  <w:style w:type="character" w:customStyle="1" w:styleId="apple-converted-space">
    <w:name w:val="apple-converted-space"/>
    <w:basedOn w:val="DefaultParagraphFont"/>
    <w:rsid w:val="00046BA3"/>
  </w:style>
  <w:style w:type="character" w:customStyle="1" w:styleId="Heading1Char">
    <w:name w:val="Heading 1 Char"/>
    <w:basedOn w:val="DefaultParagraphFont"/>
    <w:link w:val="Heading1"/>
    <w:uiPriority w:val="9"/>
    <w:rsid w:val="000D6A04"/>
    <w:rPr>
      <w:rFonts w:ascii="Times New Roman" w:eastAsia="Times New Roman" w:hAnsi="Times New Roman" w:cs="Times New Roman"/>
      <w:b/>
      <w:bCs/>
      <w:kern w:val="36"/>
      <w:sz w:val="48"/>
      <w:szCs w:val="48"/>
    </w:rPr>
  </w:style>
  <w:style w:type="character" w:customStyle="1" w:styleId="a-size-extra-large">
    <w:name w:val="a-size-extra-large"/>
    <w:basedOn w:val="DefaultParagraphFont"/>
    <w:rsid w:val="000D6A04"/>
  </w:style>
  <w:style w:type="character" w:styleId="PlaceholderText">
    <w:name w:val="Placeholder Text"/>
    <w:basedOn w:val="DefaultParagraphFont"/>
    <w:uiPriority w:val="99"/>
    <w:semiHidden/>
    <w:rsid w:val="009E76F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81996">
      <w:bodyDiv w:val="1"/>
      <w:marLeft w:val="0"/>
      <w:marRight w:val="0"/>
      <w:marTop w:val="0"/>
      <w:marBottom w:val="0"/>
      <w:divBdr>
        <w:top w:val="none" w:sz="0" w:space="0" w:color="auto"/>
        <w:left w:val="none" w:sz="0" w:space="0" w:color="auto"/>
        <w:bottom w:val="none" w:sz="0" w:space="0" w:color="auto"/>
        <w:right w:val="none" w:sz="0" w:space="0" w:color="auto"/>
      </w:divBdr>
      <w:divsChild>
        <w:div w:id="1434978965">
          <w:marLeft w:val="0"/>
          <w:marRight w:val="0"/>
          <w:marTop w:val="0"/>
          <w:marBottom w:val="0"/>
          <w:divBdr>
            <w:top w:val="none" w:sz="0" w:space="0" w:color="auto"/>
            <w:left w:val="none" w:sz="0" w:space="0" w:color="auto"/>
            <w:bottom w:val="none" w:sz="0" w:space="0" w:color="auto"/>
            <w:right w:val="none" w:sz="0" w:space="0" w:color="auto"/>
          </w:divBdr>
        </w:div>
      </w:divsChild>
    </w:div>
    <w:div w:id="208801970">
      <w:bodyDiv w:val="1"/>
      <w:marLeft w:val="0"/>
      <w:marRight w:val="0"/>
      <w:marTop w:val="0"/>
      <w:marBottom w:val="0"/>
      <w:divBdr>
        <w:top w:val="none" w:sz="0" w:space="0" w:color="auto"/>
        <w:left w:val="none" w:sz="0" w:space="0" w:color="auto"/>
        <w:bottom w:val="none" w:sz="0" w:space="0" w:color="auto"/>
        <w:right w:val="none" w:sz="0" w:space="0" w:color="auto"/>
      </w:divBdr>
      <w:divsChild>
        <w:div w:id="745761192">
          <w:marLeft w:val="0"/>
          <w:marRight w:val="0"/>
          <w:marTop w:val="0"/>
          <w:marBottom w:val="0"/>
          <w:divBdr>
            <w:top w:val="none" w:sz="0" w:space="0" w:color="auto"/>
            <w:left w:val="none" w:sz="0" w:space="0" w:color="auto"/>
            <w:bottom w:val="none" w:sz="0" w:space="0" w:color="auto"/>
            <w:right w:val="none" w:sz="0" w:space="0" w:color="auto"/>
          </w:divBdr>
        </w:div>
      </w:divsChild>
    </w:div>
    <w:div w:id="371929865">
      <w:bodyDiv w:val="1"/>
      <w:marLeft w:val="0"/>
      <w:marRight w:val="0"/>
      <w:marTop w:val="0"/>
      <w:marBottom w:val="0"/>
      <w:divBdr>
        <w:top w:val="none" w:sz="0" w:space="0" w:color="auto"/>
        <w:left w:val="none" w:sz="0" w:space="0" w:color="auto"/>
        <w:bottom w:val="none" w:sz="0" w:space="0" w:color="auto"/>
        <w:right w:val="none" w:sz="0" w:space="0" w:color="auto"/>
      </w:divBdr>
    </w:div>
    <w:div w:id="415593550">
      <w:bodyDiv w:val="1"/>
      <w:marLeft w:val="0"/>
      <w:marRight w:val="0"/>
      <w:marTop w:val="0"/>
      <w:marBottom w:val="0"/>
      <w:divBdr>
        <w:top w:val="none" w:sz="0" w:space="0" w:color="auto"/>
        <w:left w:val="none" w:sz="0" w:space="0" w:color="auto"/>
        <w:bottom w:val="none" w:sz="0" w:space="0" w:color="auto"/>
        <w:right w:val="none" w:sz="0" w:space="0" w:color="auto"/>
      </w:divBdr>
      <w:divsChild>
        <w:div w:id="440299662">
          <w:marLeft w:val="0"/>
          <w:marRight w:val="0"/>
          <w:marTop w:val="0"/>
          <w:marBottom w:val="0"/>
          <w:divBdr>
            <w:top w:val="none" w:sz="0" w:space="0" w:color="auto"/>
            <w:left w:val="none" w:sz="0" w:space="0" w:color="auto"/>
            <w:bottom w:val="none" w:sz="0" w:space="0" w:color="auto"/>
            <w:right w:val="none" w:sz="0" w:space="0" w:color="auto"/>
          </w:divBdr>
        </w:div>
      </w:divsChild>
    </w:div>
    <w:div w:id="549658109">
      <w:bodyDiv w:val="1"/>
      <w:marLeft w:val="0"/>
      <w:marRight w:val="0"/>
      <w:marTop w:val="0"/>
      <w:marBottom w:val="0"/>
      <w:divBdr>
        <w:top w:val="none" w:sz="0" w:space="0" w:color="auto"/>
        <w:left w:val="none" w:sz="0" w:space="0" w:color="auto"/>
        <w:bottom w:val="none" w:sz="0" w:space="0" w:color="auto"/>
        <w:right w:val="none" w:sz="0" w:space="0" w:color="auto"/>
      </w:divBdr>
    </w:div>
    <w:div w:id="746342806">
      <w:bodyDiv w:val="1"/>
      <w:marLeft w:val="0"/>
      <w:marRight w:val="0"/>
      <w:marTop w:val="0"/>
      <w:marBottom w:val="0"/>
      <w:divBdr>
        <w:top w:val="none" w:sz="0" w:space="0" w:color="auto"/>
        <w:left w:val="none" w:sz="0" w:space="0" w:color="auto"/>
        <w:bottom w:val="none" w:sz="0" w:space="0" w:color="auto"/>
        <w:right w:val="none" w:sz="0" w:space="0" w:color="auto"/>
      </w:divBdr>
    </w:div>
    <w:div w:id="1206872795">
      <w:bodyDiv w:val="1"/>
      <w:marLeft w:val="0"/>
      <w:marRight w:val="0"/>
      <w:marTop w:val="0"/>
      <w:marBottom w:val="0"/>
      <w:divBdr>
        <w:top w:val="none" w:sz="0" w:space="0" w:color="auto"/>
        <w:left w:val="none" w:sz="0" w:space="0" w:color="auto"/>
        <w:bottom w:val="none" w:sz="0" w:space="0" w:color="auto"/>
        <w:right w:val="none" w:sz="0" w:space="0" w:color="auto"/>
      </w:divBdr>
    </w:div>
    <w:div w:id="1350639184">
      <w:bodyDiv w:val="1"/>
      <w:marLeft w:val="0"/>
      <w:marRight w:val="0"/>
      <w:marTop w:val="0"/>
      <w:marBottom w:val="0"/>
      <w:divBdr>
        <w:top w:val="none" w:sz="0" w:space="0" w:color="auto"/>
        <w:left w:val="none" w:sz="0" w:space="0" w:color="auto"/>
        <w:bottom w:val="none" w:sz="0" w:space="0" w:color="auto"/>
        <w:right w:val="none" w:sz="0" w:space="0" w:color="auto"/>
      </w:divBdr>
    </w:div>
    <w:div w:id="1432430903">
      <w:bodyDiv w:val="1"/>
      <w:marLeft w:val="0"/>
      <w:marRight w:val="0"/>
      <w:marTop w:val="0"/>
      <w:marBottom w:val="0"/>
      <w:divBdr>
        <w:top w:val="none" w:sz="0" w:space="0" w:color="auto"/>
        <w:left w:val="none" w:sz="0" w:space="0" w:color="auto"/>
        <w:bottom w:val="none" w:sz="0" w:space="0" w:color="auto"/>
        <w:right w:val="none" w:sz="0" w:space="0" w:color="auto"/>
      </w:divBdr>
    </w:div>
    <w:div w:id="1603490534">
      <w:bodyDiv w:val="1"/>
      <w:marLeft w:val="0"/>
      <w:marRight w:val="0"/>
      <w:marTop w:val="0"/>
      <w:marBottom w:val="0"/>
      <w:divBdr>
        <w:top w:val="none" w:sz="0" w:space="0" w:color="auto"/>
        <w:left w:val="none" w:sz="0" w:space="0" w:color="auto"/>
        <w:bottom w:val="none" w:sz="0" w:space="0" w:color="auto"/>
        <w:right w:val="none" w:sz="0" w:space="0" w:color="auto"/>
      </w:divBdr>
    </w:div>
    <w:div w:id="1611744488">
      <w:bodyDiv w:val="1"/>
      <w:marLeft w:val="0"/>
      <w:marRight w:val="0"/>
      <w:marTop w:val="0"/>
      <w:marBottom w:val="0"/>
      <w:divBdr>
        <w:top w:val="none" w:sz="0" w:space="0" w:color="auto"/>
        <w:left w:val="none" w:sz="0" w:space="0" w:color="auto"/>
        <w:bottom w:val="none" w:sz="0" w:space="0" w:color="auto"/>
        <w:right w:val="none" w:sz="0" w:space="0" w:color="auto"/>
      </w:divBdr>
    </w:div>
    <w:div w:id="1612931671">
      <w:bodyDiv w:val="1"/>
      <w:marLeft w:val="0"/>
      <w:marRight w:val="0"/>
      <w:marTop w:val="0"/>
      <w:marBottom w:val="0"/>
      <w:divBdr>
        <w:top w:val="none" w:sz="0" w:space="0" w:color="auto"/>
        <w:left w:val="none" w:sz="0" w:space="0" w:color="auto"/>
        <w:bottom w:val="none" w:sz="0" w:space="0" w:color="auto"/>
        <w:right w:val="none" w:sz="0" w:space="0" w:color="auto"/>
      </w:divBdr>
      <w:divsChild>
        <w:div w:id="260530092">
          <w:marLeft w:val="0"/>
          <w:marRight w:val="0"/>
          <w:marTop w:val="0"/>
          <w:marBottom w:val="0"/>
          <w:divBdr>
            <w:top w:val="none" w:sz="0" w:space="0" w:color="auto"/>
            <w:left w:val="none" w:sz="0" w:space="0" w:color="auto"/>
            <w:bottom w:val="none" w:sz="0" w:space="0" w:color="auto"/>
            <w:right w:val="none" w:sz="0" w:space="0" w:color="auto"/>
          </w:divBdr>
        </w:div>
      </w:divsChild>
    </w:div>
    <w:div w:id="1713382791">
      <w:bodyDiv w:val="1"/>
      <w:marLeft w:val="0"/>
      <w:marRight w:val="0"/>
      <w:marTop w:val="0"/>
      <w:marBottom w:val="0"/>
      <w:divBdr>
        <w:top w:val="none" w:sz="0" w:space="0" w:color="auto"/>
        <w:left w:val="none" w:sz="0" w:space="0" w:color="auto"/>
        <w:bottom w:val="none" w:sz="0" w:space="0" w:color="auto"/>
        <w:right w:val="none" w:sz="0" w:space="0" w:color="auto"/>
      </w:divBdr>
    </w:div>
    <w:div w:id="1982222659">
      <w:bodyDiv w:val="1"/>
      <w:marLeft w:val="0"/>
      <w:marRight w:val="0"/>
      <w:marTop w:val="0"/>
      <w:marBottom w:val="0"/>
      <w:divBdr>
        <w:top w:val="none" w:sz="0" w:space="0" w:color="auto"/>
        <w:left w:val="none" w:sz="0" w:space="0" w:color="auto"/>
        <w:bottom w:val="none" w:sz="0" w:space="0" w:color="auto"/>
        <w:right w:val="none" w:sz="0" w:space="0" w:color="auto"/>
      </w:divBdr>
    </w:div>
    <w:div w:id="2115978230">
      <w:bodyDiv w:val="1"/>
      <w:marLeft w:val="0"/>
      <w:marRight w:val="0"/>
      <w:marTop w:val="0"/>
      <w:marBottom w:val="0"/>
      <w:divBdr>
        <w:top w:val="none" w:sz="0" w:space="0" w:color="auto"/>
        <w:left w:val="none" w:sz="0" w:space="0" w:color="auto"/>
        <w:bottom w:val="none" w:sz="0" w:space="0" w:color="auto"/>
        <w:right w:val="none" w:sz="0" w:space="0" w:color="auto"/>
      </w:divBdr>
      <w:divsChild>
        <w:div w:id="324625018">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oleObject" Target="embeddings/oleObject1.bin"/><Relationship Id="rId18" Type="http://schemas.openxmlformats.org/officeDocument/2006/relationships/hyperlink" Target="http://encyclopedia.che.engin.umich.edu/Pages/SeparationsChemical/DistillationColumns/DistillationColumns.html.%20Accessed%209/22/16"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comments" Target="comments.xml"/><Relationship Id="rId12" Type="http://schemas.openxmlformats.org/officeDocument/2006/relationships/image" Target="media/image5.wmf"/><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wmf"/><Relationship Id="rId5" Type="http://schemas.openxmlformats.org/officeDocument/2006/relationships/settings" Target="settings.xml"/><Relationship Id="rId15" Type="http://schemas.openxmlformats.org/officeDocument/2006/relationships/image" Target="media/image7.wmf"/><Relationship Id="rId23" Type="http://schemas.microsoft.com/office/2011/relationships/commentsExtended" Target="commentsExtended.xml"/><Relationship Id="rId10" Type="http://schemas.openxmlformats.org/officeDocument/2006/relationships/image" Target="media/image3.wmf"/><Relationship Id="rId19" Type="http://schemas.openxmlformats.org/officeDocument/2006/relationships/hyperlink" Target="http://encyclopedia.che.engin.umich.edu/Pages/SeparationsChemical/Absorbers/Absorbers.html" TargetMode="Externa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image" Target="media/image6.wmf"/><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23CAC1-B3C2-40A5-8FB6-79272F2DF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3750</Words>
  <Characters>21380</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25080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David Repetto</cp:lastModifiedBy>
  <cp:revision>2</cp:revision>
  <dcterms:created xsi:type="dcterms:W3CDTF">2017-02-20T15:55:00Z</dcterms:created>
  <dcterms:modified xsi:type="dcterms:W3CDTF">2017-02-20T15:55:00Z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
    <vt:lpwstr>american-chemical-society</vt:lpwstr>
  </property>
</Properties>
</file>